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18EAA" w14:textId="77777777"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2EE651CC"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ԲԱՑ </w:t>
      </w:r>
      <w:r w:rsidR="004E1503" w:rsidRPr="00E6597C">
        <w:rPr>
          <w:rFonts w:ascii="GHEA Grapalat" w:hAnsi="GHEA Grapalat"/>
          <w:i w:val="0"/>
          <w:lang w:val="af-ZA"/>
        </w:rPr>
        <w:t>ՄՐՑՈՒՅԹ</w:t>
      </w:r>
      <w:r w:rsidRPr="00E6597C">
        <w:rPr>
          <w:rFonts w:ascii="GHEA Grapalat" w:hAnsi="GHEA Grapalat"/>
          <w:i w:val="0"/>
          <w:lang w:val="af-ZA"/>
        </w:rPr>
        <w:t>Ի ՄԱՍԻՆ</w:t>
      </w:r>
      <w:r w:rsidR="000C51A3">
        <w:rPr>
          <w:rStyle w:val="FootnoteReference"/>
          <w:rFonts w:ascii="GHEA Grapalat" w:hAnsi="GHEA Grapalat"/>
          <w:i w:val="0"/>
          <w:lang w:val="af-ZA"/>
        </w:rPr>
        <w:footnoteReference w:id="1"/>
      </w:r>
    </w:p>
    <w:p w14:paraId="3B5A071A" w14:textId="77777777" w:rsidR="00642EFE" w:rsidRPr="00E6597C" w:rsidRDefault="00642EFE" w:rsidP="00EF3662">
      <w:pPr>
        <w:pStyle w:val="BodyTextIndent"/>
        <w:spacing w:line="240" w:lineRule="auto"/>
        <w:jc w:val="center"/>
        <w:rPr>
          <w:rFonts w:ascii="GHEA Grapalat" w:hAnsi="GHEA Grapalat"/>
          <w:i w:val="0"/>
          <w:lang w:val="af-ZA"/>
        </w:rPr>
      </w:pPr>
    </w:p>
    <w:p w14:paraId="7ECCA47C" w14:textId="77777777" w:rsidR="003B6FAE" w:rsidRPr="0093002B" w:rsidRDefault="003B6FAE" w:rsidP="003B6FAE">
      <w:pPr>
        <w:pStyle w:val="BodyTextIndent"/>
        <w:spacing w:line="240" w:lineRule="auto"/>
        <w:jc w:val="center"/>
        <w:rPr>
          <w:rFonts w:ascii="GHEA Grapalat" w:hAnsi="GHEA Grapalat"/>
          <w:i w:val="0"/>
          <w:lang w:val="af-ZA"/>
        </w:rPr>
      </w:pPr>
      <w:r w:rsidRPr="0093002B">
        <w:rPr>
          <w:rFonts w:ascii="GHEA Grapalat" w:hAnsi="GHEA Grapalat"/>
          <w:i w:val="0"/>
          <w:lang w:val="af-ZA"/>
        </w:rPr>
        <w:t>Հայտարարության սույն տեքստը հաստատված է գնահատող հանձնաժողովի</w:t>
      </w:r>
    </w:p>
    <w:p w14:paraId="0BCF1C24" w14:textId="6FB5EE64" w:rsidR="003B6FAE" w:rsidRPr="0093002B" w:rsidRDefault="003B6FAE" w:rsidP="003B6FAE">
      <w:pPr>
        <w:pStyle w:val="BodyTextIndent"/>
        <w:spacing w:line="240" w:lineRule="auto"/>
        <w:jc w:val="center"/>
        <w:rPr>
          <w:rFonts w:ascii="GHEA Grapalat" w:hAnsi="GHEA Grapalat"/>
          <w:i w:val="0"/>
          <w:lang w:val="af-ZA"/>
        </w:rPr>
      </w:pPr>
      <w:r w:rsidRPr="0093002B">
        <w:rPr>
          <w:rFonts w:ascii="GHEA Grapalat" w:hAnsi="GHEA Grapalat"/>
          <w:i w:val="0"/>
          <w:lang w:val="af-ZA"/>
        </w:rPr>
        <w:t>20</w:t>
      </w:r>
      <w:r>
        <w:rPr>
          <w:rFonts w:ascii="GHEA Grapalat" w:hAnsi="GHEA Grapalat"/>
          <w:i w:val="0"/>
          <w:lang w:val="af-ZA"/>
        </w:rPr>
        <w:t>24</w:t>
      </w:r>
      <w:r w:rsidRPr="0093002B">
        <w:rPr>
          <w:rFonts w:ascii="GHEA Grapalat" w:hAnsi="GHEA Grapalat"/>
          <w:i w:val="0"/>
          <w:lang w:val="af-ZA"/>
        </w:rPr>
        <w:t xml:space="preserve"> թվականի «</w:t>
      </w:r>
      <w:r w:rsidR="0020525D" w:rsidRPr="0020525D">
        <w:rPr>
          <w:rFonts w:ascii="GHEA Grapalat" w:hAnsi="GHEA Grapalat"/>
          <w:i w:val="0"/>
          <w:lang w:val="af-ZA"/>
        </w:rPr>
        <w:t>նոյեմբերի</w:t>
      </w:r>
      <w:r w:rsidRPr="0093002B">
        <w:rPr>
          <w:rFonts w:ascii="GHEA Grapalat" w:hAnsi="GHEA Grapalat"/>
          <w:i w:val="0"/>
          <w:lang w:val="af-ZA"/>
        </w:rPr>
        <w:t>» «</w:t>
      </w:r>
      <w:r w:rsidR="0020525D">
        <w:rPr>
          <w:rFonts w:ascii="GHEA Grapalat" w:hAnsi="GHEA Grapalat"/>
          <w:i w:val="0"/>
          <w:lang w:val="af-ZA"/>
        </w:rPr>
        <w:t>15</w:t>
      </w:r>
      <w:r w:rsidRPr="0093002B">
        <w:rPr>
          <w:rFonts w:ascii="GHEA Grapalat" w:hAnsi="GHEA Grapalat"/>
          <w:i w:val="0"/>
          <w:lang w:val="af-ZA"/>
        </w:rPr>
        <w:t>» «</w:t>
      </w:r>
      <w:r>
        <w:rPr>
          <w:rFonts w:ascii="GHEA Grapalat" w:hAnsi="GHEA Grapalat"/>
          <w:i w:val="0"/>
          <w:lang w:val="af-ZA"/>
        </w:rPr>
        <w:t>1</w:t>
      </w:r>
      <w:r w:rsidRPr="0093002B">
        <w:rPr>
          <w:rFonts w:ascii="GHEA Grapalat" w:hAnsi="GHEA Grapalat"/>
          <w:i w:val="0"/>
          <w:lang w:val="af-ZA"/>
        </w:rPr>
        <w:t xml:space="preserve">» որոշմամբ </w:t>
      </w:r>
    </w:p>
    <w:p w14:paraId="2377448E" w14:textId="77777777" w:rsidR="003B6FAE" w:rsidRPr="0093002B" w:rsidRDefault="003B6FAE" w:rsidP="003B6FAE">
      <w:pPr>
        <w:pStyle w:val="BodyTextIndent"/>
        <w:spacing w:line="240" w:lineRule="auto"/>
        <w:jc w:val="center"/>
        <w:rPr>
          <w:rFonts w:ascii="GHEA Grapalat" w:hAnsi="GHEA Grapalat"/>
          <w:i w:val="0"/>
          <w:lang w:val="af-ZA"/>
        </w:rPr>
      </w:pPr>
    </w:p>
    <w:p w14:paraId="6354CC13" w14:textId="1479250F" w:rsidR="0091042F" w:rsidRPr="00E6597C" w:rsidRDefault="003B6FAE" w:rsidP="003B6FAE">
      <w:pPr>
        <w:pStyle w:val="BodyTextIndent"/>
        <w:spacing w:line="240" w:lineRule="auto"/>
        <w:jc w:val="center"/>
        <w:rPr>
          <w:rFonts w:ascii="GHEA Grapalat" w:hAnsi="GHEA Grapalat"/>
          <w:i w:val="0"/>
          <w:lang w:val="af-ZA"/>
        </w:rPr>
      </w:pPr>
      <w:r w:rsidRPr="0093002B">
        <w:rPr>
          <w:rFonts w:ascii="GHEA Grapalat" w:hAnsi="GHEA Grapalat"/>
          <w:i w:val="0"/>
          <w:lang w:val="af-ZA"/>
        </w:rPr>
        <w:t xml:space="preserve">Ընթացակարգի ծածկագիրը`  </w:t>
      </w:r>
      <w:r w:rsidR="00255054">
        <w:rPr>
          <w:rFonts w:ascii="GHEA Grapalat" w:hAnsi="GHEA Grapalat"/>
          <w:i w:val="0"/>
          <w:lang w:val="af-ZA"/>
        </w:rPr>
        <w:t>ՀԱՖՆ-ԲՄԱՇՁԲ-24/94</w:t>
      </w:r>
      <w:r w:rsidR="009F18D0" w:rsidRPr="00E6597C">
        <w:rPr>
          <w:rFonts w:ascii="GHEA Grapalat" w:hAnsi="GHEA Grapalat"/>
          <w:i w:val="0"/>
          <w:u w:val="single"/>
          <w:lang w:val="af-ZA"/>
        </w:rPr>
        <w:t xml:space="preserve">        </w:t>
      </w:r>
    </w:p>
    <w:p w14:paraId="4725E55F" w14:textId="77777777" w:rsidR="0091042F" w:rsidRPr="00E6597C" w:rsidRDefault="0091042F" w:rsidP="00EF3662">
      <w:pPr>
        <w:pStyle w:val="BodyTextIndent"/>
        <w:spacing w:line="240" w:lineRule="auto"/>
        <w:rPr>
          <w:rFonts w:ascii="GHEA Grapalat" w:hAnsi="GHEA Grapalat"/>
          <w:i w:val="0"/>
          <w:lang w:val="af-ZA"/>
        </w:rPr>
      </w:pPr>
    </w:p>
    <w:p w14:paraId="760F528B" w14:textId="255C01D8" w:rsidR="00642EFE" w:rsidRPr="00E6597C" w:rsidRDefault="003B6FAE" w:rsidP="003B6FAE">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Պատվիրատուն` </w:t>
      </w:r>
      <w:r w:rsidR="00A95278" w:rsidRPr="00E6597C">
        <w:rPr>
          <w:rFonts w:ascii="GHEA Grapalat" w:hAnsi="GHEA Grapalat"/>
          <w:i w:val="0"/>
          <w:lang w:val="af-ZA"/>
        </w:rPr>
        <w:t>«</w:t>
      </w:r>
      <w:r>
        <w:rPr>
          <w:rFonts w:ascii="GHEA Grapalat" w:hAnsi="GHEA Grapalat"/>
          <w:i w:val="0"/>
          <w:lang w:val="af-ZA"/>
        </w:rPr>
        <w:t>Հայաստանի ազգային ֆիլհարմոնիկ նվագախումբ</w:t>
      </w:r>
      <w:r w:rsidR="00A95278" w:rsidRPr="00A95278">
        <w:rPr>
          <w:rFonts w:ascii="GHEA Grapalat" w:hAnsi="GHEA Grapalat"/>
          <w:i w:val="0"/>
          <w:lang w:val="af-ZA"/>
        </w:rPr>
        <w:t>»</w:t>
      </w:r>
      <w:r>
        <w:rPr>
          <w:rFonts w:ascii="GHEA Grapalat" w:hAnsi="GHEA Grapalat"/>
          <w:i w:val="0"/>
          <w:lang w:val="af-ZA"/>
        </w:rPr>
        <w:t xml:space="preserve"> ՊՈԱԿ-ը</w:t>
      </w:r>
      <w:r w:rsidRPr="00A71D81">
        <w:rPr>
          <w:rFonts w:ascii="GHEA Grapalat" w:hAnsi="GHEA Grapalat"/>
          <w:i w:val="0"/>
          <w:lang w:val="af-ZA"/>
        </w:rPr>
        <w:t>, որը գտնվում է</w:t>
      </w:r>
      <w:r w:rsidRPr="00D51749">
        <w:rPr>
          <w:rFonts w:ascii="GHEA Grapalat" w:hAnsi="GHEA Grapalat"/>
          <w:i w:val="0"/>
          <w:lang w:val="af-ZA"/>
        </w:rPr>
        <w:t xml:space="preserve"> </w:t>
      </w:r>
      <w:r>
        <w:rPr>
          <w:rFonts w:ascii="GHEA Grapalat" w:hAnsi="GHEA Grapalat"/>
          <w:i w:val="0"/>
          <w:lang w:val="af-ZA"/>
        </w:rPr>
        <w:t>ք. Երևան, Մաշտոցի 46</w:t>
      </w:r>
      <w:r w:rsidRPr="00A71D81">
        <w:rPr>
          <w:rFonts w:ascii="GHEA Grapalat" w:hAnsi="GHEA Grapalat"/>
          <w:i w:val="0"/>
          <w:lang w:val="af-ZA"/>
        </w:rPr>
        <w:t xml:space="preserve"> հասցեում,</w:t>
      </w:r>
      <w:r>
        <w:rPr>
          <w:rFonts w:ascii="GHEA Grapalat" w:hAnsi="GHEA Grapalat"/>
          <w:i w:val="0"/>
          <w:lang w:val="hy-AM"/>
        </w:rPr>
        <w:t xml:space="preserve"> </w:t>
      </w:r>
      <w:r w:rsidRPr="00A71D81">
        <w:rPr>
          <w:rFonts w:ascii="GHEA Grapalat" w:hAnsi="GHEA Grapalat"/>
          <w:i w:val="0"/>
          <w:lang w:val="af-ZA"/>
        </w:rPr>
        <w:t xml:space="preserve">հայտարարում է </w:t>
      </w:r>
      <w:r w:rsidR="00611EF4">
        <w:rPr>
          <w:rFonts w:ascii="GHEA Grapalat" w:hAnsi="GHEA Grapalat"/>
          <w:i w:val="0"/>
          <w:lang w:val="af-ZA"/>
        </w:rPr>
        <w:t>բաց մրցույթի</w:t>
      </w:r>
      <w:r w:rsidRPr="00A71D81">
        <w:rPr>
          <w:rFonts w:ascii="GHEA Grapalat" w:hAnsi="GHEA Grapalat"/>
          <w:i w:val="0"/>
          <w:lang w:val="af-ZA"/>
        </w:rPr>
        <w:t>, որն իրականացվում է մեկ փուլով:</w:t>
      </w:r>
    </w:p>
    <w:p w14:paraId="59B22751" w14:textId="4E55DE95" w:rsidR="00341A74" w:rsidRPr="00E6597C" w:rsidRDefault="00A20B69" w:rsidP="00EF3662">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bookmarkStart w:id="0" w:name="_Hlk23167417"/>
      <w:r w:rsidR="00496E18" w:rsidRPr="00E6597C">
        <w:rPr>
          <w:rFonts w:ascii="GHEA Grapalat" w:hAnsi="GHEA Grapalat"/>
          <w:i w:val="0"/>
          <w:lang w:val="af-ZA"/>
        </w:rPr>
        <w:t>Սույն ընթացակարգի</w:t>
      </w:r>
      <w:bookmarkEnd w:id="0"/>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00496E18" w:rsidRPr="00E6597C">
        <w:rPr>
          <w:rFonts w:ascii="GHEA Grapalat" w:hAnsi="GHEA Grapalat"/>
          <w:i w:val="0"/>
          <w:lang w:val="af-ZA"/>
        </w:rPr>
        <w:t xml:space="preserve"> </w:t>
      </w:r>
      <w:r w:rsidR="00F90F86">
        <w:rPr>
          <w:rFonts w:ascii="GHEA Grapalat" w:hAnsi="GHEA Grapalat"/>
          <w:i w:val="0"/>
          <w:lang w:val="af-ZA"/>
        </w:rPr>
        <w:t>վերանորոգման աշխատանքներ</w:t>
      </w:r>
      <w:r w:rsidR="003B6FAE">
        <w:rPr>
          <w:rFonts w:ascii="GHEA Grapalat" w:hAnsi="GHEA Grapalat"/>
          <w:i w:val="0"/>
          <w:lang w:val="af-ZA"/>
        </w:rPr>
        <w:t>ի</w:t>
      </w:r>
      <w:r w:rsidR="00E765B7" w:rsidRPr="00E6597C">
        <w:rPr>
          <w:rFonts w:ascii="GHEA Grapalat" w:hAnsi="GHEA Grapalat"/>
          <w:i w:val="0"/>
          <w:lang w:val="af-ZA"/>
        </w:rPr>
        <w:t xml:space="preserve">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 xml:space="preserve">պայմանագիր (այսուհետ` պայմանագիր)։ </w:t>
      </w:r>
    </w:p>
    <w:p w14:paraId="36338110" w14:textId="77777777" w:rsidR="00357D48" w:rsidRPr="00E6597C" w:rsidRDefault="00A20B69" w:rsidP="00EF3662">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578CFD38" w14:textId="77777777" w:rsidR="0067579A" w:rsidRPr="00E6597C" w:rsidRDefault="00357D4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315D18A3" w14:textId="6BCA3364" w:rsidR="00357D48" w:rsidRPr="00E6597C" w:rsidRDefault="003B5AE9" w:rsidP="003B6FAE">
      <w:pPr>
        <w:pStyle w:val="BodyTextIndent"/>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B61894" w:rsidRPr="00E6597C">
        <w:rPr>
          <w:rFonts w:ascii="GHEA Grapalat" w:hAnsi="GHEA Grapalat"/>
          <w:i w:val="0"/>
          <w:lang w:val="af-ZA" w:eastAsia="ru-RU"/>
        </w:rPr>
        <w:t xml:space="preserve"> </w:t>
      </w:r>
      <w:r w:rsidR="003B6FAE">
        <w:rPr>
          <w:rFonts w:ascii="GHEA Grapalat" w:hAnsi="GHEA Grapalat"/>
          <w:i w:val="0"/>
          <w:lang w:val="af-ZA"/>
        </w:rPr>
        <w:t xml:space="preserve">ք. Երևան, Մաշտոցի 46 </w:t>
      </w:r>
      <w:r w:rsidR="00B61894" w:rsidRPr="00E6597C">
        <w:rPr>
          <w:rFonts w:ascii="GHEA Grapalat" w:hAnsi="GHEA Grapalat"/>
          <w:i w:val="0"/>
          <w:lang w:val="af-ZA"/>
        </w:rPr>
        <w:t>հասցեով, փաստաթղթային ձևով</w:t>
      </w:r>
      <w:r w:rsidR="00B61894" w:rsidRPr="00E6597C">
        <w:rPr>
          <w:rFonts w:ascii="GHEA Grapalat" w:hAnsi="GHEA Grapalat"/>
          <w:i w:val="0"/>
          <w:lang w:val="af-ZA" w:eastAsia="ru-RU"/>
        </w:rPr>
        <w:t xml:space="preserve"> </w:t>
      </w:r>
      <w:r w:rsidR="00B61894" w:rsidRPr="00E6597C">
        <w:rPr>
          <w:rFonts w:ascii="GHEA Grapalat" w:hAnsi="GHEA Grapalat"/>
          <w:i w:val="0"/>
          <w:lang w:val="af-ZA"/>
        </w:rPr>
        <w:t xml:space="preserve">մինչև սույն հայտարարության հրապարակման </w:t>
      </w:r>
      <w:r w:rsidR="003B6FAE">
        <w:rPr>
          <w:rFonts w:ascii="GHEA Grapalat" w:hAnsi="GHEA Grapalat"/>
          <w:i w:val="0"/>
          <w:lang w:val="af-ZA"/>
        </w:rPr>
        <w:t xml:space="preserve">հաջորդ </w:t>
      </w:r>
      <w:r w:rsidR="00B61894" w:rsidRPr="00E6597C">
        <w:rPr>
          <w:rFonts w:ascii="GHEA Grapalat" w:hAnsi="GHEA Grapalat"/>
          <w:i w:val="0"/>
          <w:lang w:val="af-ZA"/>
        </w:rPr>
        <w:t xml:space="preserve">օրվանից հաշված </w:t>
      </w:r>
      <w:r w:rsidR="00AA6CFD">
        <w:rPr>
          <w:rFonts w:ascii="GHEA Grapalat" w:hAnsi="GHEA Grapalat"/>
          <w:i w:val="0"/>
          <w:u w:val="single"/>
          <w:lang w:val="af-ZA"/>
        </w:rPr>
        <w:t>41</w:t>
      </w:r>
      <w:r w:rsidR="00B61894" w:rsidRPr="00E6597C">
        <w:rPr>
          <w:rFonts w:ascii="GHEA Grapalat" w:hAnsi="GHEA Grapalat"/>
          <w:i w:val="0"/>
          <w:lang w:val="af-ZA"/>
        </w:rPr>
        <w:t xml:space="preserve">-րդ օրվա ժամը </w:t>
      </w:r>
      <w:r w:rsidR="00E73284">
        <w:rPr>
          <w:rFonts w:ascii="GHEA Grapalat" w:hAnsi="GHEA Grapalat"/>
          <w:i w:val="0"/>
          <w:u w:val="single"/>
          <w:lang w:val="af-ZA"/>
        </w:rPr>
        <w:t>11:00</w:t>
      </w:r>
      <w:r w:rsidR="00B61894" w:rsidRPr="00E6597C">
        <w:rPr>
          <w:rFonts w:ascii="GHEA Grapalat" w:hAnsi="GHEA Grapalat"/>
          <w:i w:val="0"/>
          <w:lang w:val="af-ZA"/>
        </w:rPr>
        <w:t xml:space="preserve">-ը: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5B86E01B" w14:textId="6432085C" w:rsidR="00B61894" w:rsidRPr="00E6597C" w:rsidRDefault="00B61894" w:rsidP="00B61894">
      <w:pPr>
        <w:pStyle w:val="BodyTextIndent"/>
        <w:spacing w:line="240" w:lineRule="auto"/>
        <w:ind w:firstLine="708"/>
        <w:rPr>
          <w:rFonts w:ascii="GHEA Grapalat" w:hAnsi="GHEA Grapalat"/>
          <w:i w:val="0"/>
          <w:lang w:val="af-ZA"/>
        </w:rPr>
      </w:pPr>
      <w:r w:rsidRPr="00E6597C">
        <w:rPr>
          <w:rFonts w:ascii="GHEA Grapalat" w:hAnsi="GHEA Grapalat"/>
          <w:i w:val="0"/>
          <w:lang w:val="af-ZA"/>
        </w:rPr>
        <w:t xml:space="preserve">Հայտերի բացումը տեղի կունենա </w:t>
      </w:r>
      <w:r w:rsidR="003B6FAE">
        <w:rPr>
          <w:rFonts w:ascii="GHEA Grapalat" w:hAnsi="GHEA Grapalat"/>
          <w:i w:val="0"/>
          <w:lang w:val="af-ZA"/>
        </w:rPr>
        <w:t xml:space="preserve">ք. Երևան, Մաշտոցի 46 </w:t>
      </w:r>
      <w:r w:rsidRPr="00E6597C">
        <w:rPr>
          <w:rFonts w:ascii="GHEA Grapalat" w:hAnsi="GHEA Grapalat"/>
          <w:i w:val="0"/>
          <w:lang w:val="af-ZA"/>
        </w:rPr>
        <w:t>հասցեում, «</w:t>
      </w:r>
      <w:r w:rsidR="003B6FAE">
        <w:rPr>
          <w:rFonts w:ascii="GHEA Grapalat" w:hAnsi="GHEA Grapalat"/>
          <w:i w:val="0"/>
          <w:lang w:val="af-ZA"/>
        </w:rPr>
        <w:t>2024</w:t>
      </w:r>
      <w:r w:rsidRPr="00E6597C">
        <w:rPr>
          <w:rFonts w:ascii="GHEA Grapalat" w:hAnsi="GHEA Grapalat"/>
          <w:i w:val="0"/>
          <w:lang w:val="af-ZA"/>
        </w:rPr>
        <w:t>» «</w:t>
      </w:r>
      <w:r w:rsidR="003B6FAE">
        <w:rPr>
          <w:rFonts w:ascii="GHEA Grapalat" w:hAnsi="GHEA Grapalat"/>
          <w:i w:val="0"/>
          <w:lang w:val="af-ZA"/>
        </w:rPr>
        <w:t>դեկտեմբերի</w:t>
      </w:r>
      <w:r w:rsidRPr="00E6597C">
        <w:rPr>
          <w:rFonts w:ascii="GHEA Grapalat" w:hAnsi="GHEA Grapalat"/>
          <w:i w:val="0"/>
          <w:lang w:val="af-ZA"/>
        </w:rPr>
        <w:t>» «</w:t>
      </w:r>
      <w:r w:rsidR="002524F9">
        <w:rPr>
          <w:rFonts w:ascii="GHEA Grapalat" w:hAnsi="GHEA Grapalat"/>
          <w:i w:val="0"/>
          <w:lang w:val="af-ZA"/>
        </w:rPr>
        <w:t>30</w:t>
      </w:r>
      <w:r w:rsidRPr="00E6597C">
        <w:rPr>
          <w:rFonts w:ascii="GHEA Grapalat" w:hAnsi="GHEA Grapalat"/>
          <w:i w:val="0"/>
          <w:lang w:val="af-ZA"/>
        </w:rPr>
        <w:t xml:space="preserve">»-ին ժամը  </w:t>
      </w:r>
      <w:r w:rsidR="00E73284">
        <w:rPr>
          <w:rFonts w:ascii="GHEA Grapalat" w:hAnsi="GHEA Grapalat"/>
          <w:i w:val="0"/>
          <w:u w:val="single"/>
          <w:lang w:val="af-ZA"/>
        </w:rPr>
        <w:t>11:00</w:t>
      </w:r>
      <w:r w:rsidRPr="00E6597C">
        <w:rPr>
          <w:rFonts w:ascii="GHEA Grapalat" w:hAnsi="GHEA Grapalat"/>
          <w:i w:val="0"/>
          <w:lang w:val="af-ZA"/>
        </w:rPr>
        <w:t xml:space="preserve">-ին։   </w:t>
      </w:r>
    </w:p>
    <w:p w14:paraId="6050632B" w14:textId="77777777"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45C8CC6F" w14:textId="120328F4" w:rsidR="003B6FAE" w:rsidRPr="00A71D81" w:rsidRDefault="00754697" w:rsidP="003B6FAE">
      <w:pPr>
        <w:pStyle w:val="BodyTextIndent"/>
        <w:spacing w:line="240" w:lineRule="auto"/>
        <w:rPr>
          <w:rFonts w:ascii="GHEA Grapalat" w:hAnsi="GHEA Grapalat"/>
          <w:i w:val="0"/>
          <w:lang w:val="af-ZA"/>
        </w:rPr>
      </w:pPr>
      <w:r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 xml:space="preserve">գնահատող հանձնաժողովի քարտուղար </w:t>
      </w:r>
      <w:r w:rsidRPr="00E6597C">
        <w:rPr>
          <w:rFonts w:ascii="GHEA Grapalat" w:hAnsi="GHEA Grapalat"/>
          <w:i w:val="0"/>
          <w:lang w:val="af-ZA"/>
        </w:rPr>
        <w:t>`</w:t>
      </w:r>
      <w:r w:rsidR="003B6FAE" w:rsidRPr="003B6FAE">
        <w:rPr>
          <w:rFonts w:ascii="GHEA Grapalat" w:hAnsi="GHEA Grapalat"/>
          <w:i w:val="0"/>
          <w:lang w:val="af-ZA"/>
        </w:rPr>
        <w:t xml:space="preserve"> </w:t>
      </w:r>
      <w:r w:rsidR="003B6FAE">
        <w:rPr>
          <w:rFonts w:ascii="GHEA Grapalat" w:hAnsi="GHEA Grapalat"/>
          <w:i w:val="0"/>
          <w:lang w:val="af-ZA"/>
        </w:rPr>
        <w:t>Հարություն Բարղությանին</w:t>
      </w:r>
    </w:p>
    <w:p w14:paraId="435785E2" w14:textId="77777777" w:rsidR="003B6FAE" w:rsidRDefault="003B6FAE" w:rsidP="003B6FAE">
      <w:pPr>
        <w:pStyle w:val="BodyTextIndent"/>
        <w:spacing w:line="240" w:lineRule="auto"/>
        <w:ind w:firstLine="0"/>
        <w:jc w:val="left"/>
        <w:rPr>
          <w:rFonts w:ascii="GHEA Grapalat" w:hAnsi="GHEA Grapalat"/>
          <w:i w:val="0"/>
          <w:lang w:val="af-ZA"/>
        </w:rPr>
      </w:pPr>
    </w:p>
    <w:p w14:paraId="0FB7F47D" w14:textId="77777777" w:rsidR="003B6FAE" w:rsidRDefault="003B6FAE" w:rsidP="003B6FAE">
      <w:pPr>
        <w:pStyle w:val="BodyTextIndent"/>
        <w:spacing w:line="240" w:lineRule="auto"/>
        <w:ind w:firstLine="0"/>
        <w:jc w:val="left"/>
        <w:rPr>
          <w:rFonts w:ascii="GHEA Grapalat" w:hAnsi="GHEA Grapalat"/>
          <w:i w:val="0"/>
          <w:lang w:val="af-ZA"/>
        </w:rPr>
      </w:pPr>
      <w:r>
        <w:rPr>
          <w:rFonts w:ascii="GHEA Grapalat" w:hAnsi="GHEA Grapalat"/>
          <w:i w:val="0"/>
          <w:lang w:val="af-ZA"/>
        </w:rPr>
        <w:t>Հեռախոս՝ 077 155 755</w:t>
      </w:r>
    </w:p>
    <w:p w14:paraId="1F2B1A88" w14:textId="77777777" w:rsidR="003B6FAE" w:rsidRDefault="003B6FAE" w:rsidP="003B6FAE">
      <w:pPr>
        <w:pStyle w:val="BodyTextIndent"/>
        <w:spacing w:line="240" w:lineRule="auto"/>
        <w:ind w:firstLine="0"/>
        <w:jc w:val="left"/>
        <w:rPr>
          <w:rFonts w:ascii="GHEA Grapalat" w:hAnsi="GHEA Grapalat"/>
          <w:i w:val="0"/>
          <w:lang w:val="af-ZA"/>
        </w:rPr>
      </w:pPr>
      <w:r>
        <w:rPr>
          <w:rFonts w:ascii="GHEA Grapalat" w:hAnsi="GHEA Grapalat"/>
          <w:i w:val="0"/>
          <w:lang w:val="af-ZA"/>
        </w:rPr>
        <w:t xml:space="preserve">Էլ. Փոստ՝ </w:t>
      </w:r>
      <w:hyperlink r:id="rId8" w:history="1">
        <w:r>
          <w:rPr>
            <w:rStyle w:val="Hyperlink"/>
            <w:rFonts w:ascii="GHEA Grapalat" w:hAnsi="GHEA Grapalat"/>
            <w:i w:val="0"/>
            <w:lang w:val="af-ZA"/>
          </w:rPr>
          <w:t>barghutyan@gmail.com</w:t>
        </w:r>
      </w:hyperlink>
    </w:p>
    <w:p w14:paraId="4899E73D" w14:textId="53A592F2" w:rsidR="009F18D0" w:rsidRPr="00E6597C" w:rsidRDefault="003B6FAE" w:rsidP="003B6FAE">
      <w:pPr>
        <w:pStyle w:val="BodyTextIndent"/>
        <w:spacing w:line="240" w:lineRule="auto"/>
        <w:ind w:firstLine="0"/>
        <w:rPr>
          <w:rFonts w:ascii="GHEA Grapalat" w:hAnsi="GHEA Grapalat"/>
          <w:i w:val="0"/>
          <w:lang w:val="af-ZA"/>
        </w:rPr>
      </w:pPr>
      <w:r>
        <w:rPr>
          <w:rFonts w:ascii="GHEA Grapalat" w:hAnsi="GHEA Grapalat"/>
          <w:i w:val="0"/>
          <w:lang w:val="af-ZA"/>
        </w:rPr>
        <w:t>Պատվիրատու՝   &lt;&lt;Հայաստանի ազգային</w:t>
      </w:r>
      <w:r>
        <w:rPr>
          <w:rFonts w:ascii="GHEA Grapalat" w:hAnsi="GHEA Grapalat" w:cs="Sylfaen"/>
          <w:lang w:val="af-ZA"/>
        </w:rPr>
        <w:t xml:space="preserve"> </w:t>
      </w:r>
      <w:r w:rsidRPr="00A1352F">
        <w:rPr>
          <w:rFonts w:ascii="GHEA Grapalat" w:hAnsi="GHEA Grapalat"/>
          <w:i w:val="0"/>
          <w:lang w:val="af-ZA"/>
        </w:rPr>
        <w:t>ֆիլհարմոնիկ նվագախումբ&gt;&gt; ՊՈԱԿ</w:t>
      </w:r>
    </w:p>
    <w:p w14:paraId="5348DF08" w14:textId="77777777" w:rsidR="00754697" w:rsidRPr="00E6597C" w:rsidRDefault="00754697" w:rsidP="00EF3662">
      <w:pPr>
        <w:pStyle w:val="BodyTextIndent3"/>
        <w:spacing w:after="240" w:line="240" w:lineRule="auto"/>
        <w:ind w:firstLine="709"/>
        <w:rPr>
          <w:rFonts w:ascii="GHEA Grapalat" w:hAnsi="GHEA Grapalat" w:cs="Sylfaen"/>
          <w:b/>
          <w:lang w:val="es-ES"/>
        </w:rPr>
      </w:pPr>
    </w:p>
    <w:p w14:paraId="2DA127E0" w14:textId="77777777" w:rsidR="00754697" w:rsidRPr="00E6597C" w:rsidRDefault="00754697" w:rsidP="00EF3662">
      <w:pPr>
        <w:pStyle w:val="BodyTextIndent"/>
        <w:spacing w:line="240" w:lineRule="auto"/>
        <w:ind w:left="1404"/>
        <w:rPr>
          <w:rFonts w:ascii="GHEA Grapalat" w:hAnsi="GHEA Grapalat"/>
          <w:i w:val="0"/>
          <w:lang w:val="af-ZA"/>
        </w:rPr>
      </w:pPr>
    </w:p>
    <w:p w14:paraId="1A837A6B" w14:textId="77777777" w:rsidR="00A12C95" w:rsidRPr="00E6597C" w:rsidRDefault="00A12C95" w:rsidP="00EF3662">
      <w:pPr>
        <w:pStyle w:val="BodyTextIndent"/>
        <w:spacing w:line="240" w:lineRule="auto"/>
        <w:ind w:left="1404"/>
        <w:rPr>
          <w:rFonts w:ascii="GHEA Grapalat" w:hAnsi="GHEA Grapalat"/>
          <w:i w:val="0"/>
          <w:lang w:val="af-ZA"/>
        </w:rPr>
      </w:pPr>
    </w:p>
    <w:p w14:paraId="40FC1DA2" w14:textId="77777777" w:rsidR="00055CC2" w:rsidRPr="00E6597C" w:rsidRDefault="00055CC2" w:rsidP="00EF3662">
      <w:pPr>
        <w:pStyle w:val="BodyText"/>
        <w:ind w:right="-7" w:firstLine="567"/>
        <w:jc w:val="right"/>
        <w:rPr>
          <w:rFonts w:ascii="GHEA Grapalat" w:hAnsi="GHEA Grapalat" w:cs="Sylfaen"/>
          <w:i/>
          <w:sz w:val="22"/>
          <w:lang w:val="af-ZA"/>
        </w:rPr>
      </w:pPr>
    </w:p>
    <w:p w14:paraId="2309A3A0" w14:textId="77777777" w:rsidR="00055CC2" w:rsidRPr="00E6597C" w:rsidRDefault="00055CC2" w:rsidP="00EF3662">
      <w:pPr>
        <w:pStyle w:val="BodyText"/>
        <w:ind w:right="-7" w:firstLine="567"/>
        <w:jc w:val="right"/>
        <w:rPr>
          <w:rFonts w:ascii="GHEA Grapalat" w:hAnsi="GHEA Grapalat" w:cs="Sylfaen"/>
          <w:i/>
          <w:sz w:val="22"/>
          <w:lang w:val="af-ZA"/>
        </w:rPr>
      </w:pPr>
    </w:p>
    <w:p w14:paraId="43D6E773" w14:textId="77777777" w:rsidR="00055CC2" w:rsidRPr="00E6597C" w:rsidRDefault="00055CC2" w:rsidP="00EF3662">
      <w:pPr>
        <w:pStyle w:val="BodyText"/>
        <w:ind w:right="-7" w:firstLine="567"/>
        <w:jc w:val="right"/>
        <w:rPr>
          <w:rFonts w:ascii="GHEA Grapalat" w:hAnsi="GHEA Grapalat" w:cs="Sylfaen"/>
          <w:i/>
          <w:sz w:val="22"/>
          <w:lang w:val="af-ZA"/>
        </w:rPr>
      </w:pPr>
    </w:p>
    <w:p w14:paraId="2679F4B4" w14:textId="77777777" w:rsidR="00037DDE" w:rsidRPr="00E6597C" w:rsidRDefault="00037DDE" w:rsidP="00EF3662">
      <w:pPr>
        <w:pStyle w:val="BodyText"/>
        <w:ind w:right="-7" w:firstLine="567"/>
        <w:jc w:val="right"/>
        <w:rPr>
          <w:rFonts w:ascii="GHEA Grapalat" w:hAnsi="GHEA Grapalat" w:cs="Sylfaen"/>
          <w:i/>
          <w:sz w:val="22"/>
          <w:lang w:val="af-ZA"/>
        </w:rPr>
      </w:pPr>
    </w:p>
    <w:p w14:paraId="2FAD73A2" w14:textId="77777777" w:rsidR="00037DDE" w:rsidRPr="00E6597C" w:rsidRDefault="00037DDE" w:rsidP="00EF3662">
      <w:pPr>
        <w:pStyle w:val="BodyText"/>
        <w:ind w:right="-7" w:firstLine="567"/>
        <w:jc w:val="right"/>
        <w:rPr>
          <w:rFonts w:ascii="GHEA Grapalat" w:hAnsi="GHEA Grapalat" w:cs="Sylfaen"/>
          <w:i/>
          <w:sz w:val="22"/>
          <w:lang w:val="af-ZA"/>
        </w:rPr>
      </w:pPr>
    </w:p>
    <w:p w14:paraId="2C39EA51" w14:textId="77777777" w:rsidR="00037DDE" w:rsidRPr="00E6597C" w:rsidRDefault="00037DDE" w:rsidP="00EF3662">
      <w:pPr>
        <w:pStyle w:val="BodyText"/>
        <w:ind w:right="-7" w:firstLine="567"/>
        <w:jc w:val="right"/>
        <w:rPr>
          <w:rFonts w:ascii="GHEA Grapalat" w:hAnsi="GHEA Grapalat" w:cs="Sylfaen"/>
          <w:i/>
          <w:sz w:val="22"/>
          <w:lang w:val="af-ZA"/>
        </w:rPr>
      </w:pPr>
    </w:p>
    <w:p w14:paraId="44DEDE72" w14:textId="77777777" w:rsidR="00037DDE" w:rsidRPr="00E6597C" w:rsidRDefault="00037DDE" w:rsidP="00EF3662">
      <w:pPr>
        <w:pStyle w:val="BodyText"/>
        <w:ind w:right="-7" w:firstLine="567"/>
        <w:jc w:val="right"/>
        <w:rPr>
          <w:rFonts w:ascii="GHEA Grapalat" w:hAnsi="GHEA Grapalat" w:cs="Sylfaen"/>
          <w:i/>
          <w:sz w:val="22"/>
          <w:lang w:val="af-ZA"/>
        </w:rPr>
      </w:pPr>
    </w:p>
    <w:p w14:paraId="45E49554" w14:textId="77777777" w:rsidR="003B6FAE" w:rsidRDefault="003B6FAE" w:rsidP="003B6FAE">
      <w:pPr>
        <w:pStyle w:val="BodyTextIndent"/>
        <w:spacing w:line="240" w:lineRule="auto"/>
        <w:ind w:left="567" w:right="565" w:firstLine="0"/>
        <w:contextualSpacing/>
        <w:jc w:val="center"/>
        <w:rPr>
          <w:rFonts w:ascii="GHEA Grapalat" w:hAnsi="GHEA Grapalat"/>
          <w:i w:val="0"/>
          <w:sz w:val="22"/>
          <w:szCs w:val="24"/>
        </w:rPr>
      </w:pPr>
      <w:r>
        <w:rPr>
          <w:rFonts w:ascii="GHEA Grapalat" w:hAnsi="GHEA Grapalat"/>
          <w:i w:val="0"/>
          <w:sz w:val="22"/>
          <w:szCs w:val="24"/>
        </w:rPr>
        <w:lastRenderedPageBreak/>
        <w:t>NOTICE</w:t>
      </w:r>
      <w:r>
        <w:rPr>
          <w:rFonts w:ascii="GHEA Grapalat" w:hAnsi="GHEA Grapalat"/>
          <w:i w:val="0"/>
          <w:sz w:val="22"/>
          <w:szCs w:val="24"/>
          <w:lang w:val="en-US"/>
        </w:rPr>
        <w:br/>
      </w:r>
      <w:r>
        <w:rPr>
          <w:rFonts w:ascii="GHEA Grapalat" w:hAnsi="GHEA Grapalat"/>
          <w:i w:val="0"/>
          <w:sz w:val="22"/>
          <w:szCs w:val="24"/>
        </w:rPr>
        <w:t>ON PRICE QUOTATION</w:t>
      </w:r>
    </w:p>
    <w:p w14:paraId="6D417FE5" w14:textId="77777777" w:rsidR="003B6FAE" w:rsidRDefault="003B6FAE" w:rsidP="003B6FAE">
      <w:pPr>
        <w:pStyle w:val="BodyTextIndent"/>
        <w:spacing w:line="240" w:lineRule="auto"/>
        <w:ind w:left="567" w:right="565" w:firstLine="0"/>
        <w:contextualSpacing/>
        <w:jc w:val="center"/>
        <w:rPr>
          <w:rFonts w:ascii="GHEA Grapalat" w:hAnsi="GHEA Grapalat"/>
          <w:i w:val="0"/>
          <w:sz w:val="22"/>
          <w:szCs w:val="24"/>
        </w:rPr>
      </w:pPr>
    </w:p>
    <w:p w14:paraId="04D45FDE" w14:textId="71EC0CB8" w:rsidR="003B6FAE" w:rsidRDefault="003B6FAE" w:rsidP="003B6FAE">
      <w:pPr>
        <w:pStyle w:val="BodyTextIndent"/>
        <w:spacing w:line="240" w:lineRule="auto"/>
        <w:ind w:left="567" w:right="565" w:firstLine="0"/>
        <w:contextualSpacing/>
        <w:jc w:val="center"/>
        <w:rPr>
          <w:rFonts w:ascii="GHEA Grapalat" w:hAnsi="GHEA Grapalat"/>
          <w:i w:val="0"/>
          <w:sz w:val="22"/>
          <w:szCs w:val="24"/>
        </w:rPr>
      </w:pPr>
      <w:r>
        <w:rPr>
          <w:rFonts w:ascii="GHEA Grapalat" w:hAnsi="GHEA Grapalat"/>
          <w:i w:val="0"/>
          <w:sz w:val="22"/>
          <w:szCs w:val="24"/>
        </w:rPr>
        <w:t xml:space="preserve">This text of the notice is approved by decision of the Price Quotation Commission N 1 of </w:t>
      </w:r>
      <w:r w:rsidR="0020525D">
        <w:rPr>
          <w:rFonts w:ascii="GHEA Grapalat" w:hAnsi="GHEA Grapalat"/>
          <w:i w:val="0"/>
          <w:sz w:val="22"/>
          <w:szCs w:val="24"/>
        </w:rPr>
        <w:t>15</w:t>
      </w:r>
      <w:r>
        <w:rPr>
          <w:rFonts w:ascii="GHEA Grapalat" w:hAnsi="GHEA Grapalat"/>
          <w:i w:val="0"/>
          <w:sz w:val="22"/>
          <w:szCs w:val="24"/>
        </w:rPr>
        <w:t xml:space="preserve"> </w:t>
      </w:r>
      <w:r w:rsidR="0020525D">
        <w:rPr>
          <w:rFonts w:ascii="GHEA Grapalat" w:hAnsi="GHEA Grapalat"/>
          <w:i w:val="0"/>
          <w:sz w:val="22"/>
          <w:szCs w:val="24"/>
        </w:rPr>
        <w:t xml:space="preserve">november </w:t>
      </w:r>
      <w:r>
        <w:rPr>
          <w:rFonts w:ascii="GHEA Grapalat" w:hAnsi="GHEA Grapalat"/>
          <w:i w:val="0"/>
          <w:sz w:val="22"/>
          <w:szCs w:val="24"/>
        </w:rPr>
        <w:t>202</w:t>
      </w:r>
      <w:r>
        <w:rPr>
          <w:rFonts w:ascii="GHEA Grapalat" w:hAnsi="GHEA Grapalat"/>
          <w:i w:val="0"/>
          <w:sz w:val="22"/>
          <w:szCs w:val="24"/>
          <w:lang w:val="en-US"/>
        </w:rPr>
        <w:t>4</w:t>
      </w:r>
      <w:r>
        <w:rPr>
          <w:rFonts w:ascii="GHEA Grapalat" w:hAnsi="GHEA Grapalat"/>
          <w:i w:val="0"/>
          <w:sz w:val="22"/>
          <w:szCs w:val="24"/>
        </w:rPr>
        <w:t xml:space="preserve"> and is</w:t>
      </w:r>
      <w:r>
        <w:rPr>
          <w:rFonts w:ascii="Calibri" w:hAnsi="Calibri" w:cs="Calibri"/>
          <w:i w:val="0"/>
          <w:sz w:val="22"/>
          <w:szCs w:val="24"/>
          <w:lang w:val="en-GB"/>
        </w:rPr>
        <w:t> </w:t>
      </w:r>
      <w:r>
        <w:rPr>
          <w:rFonts w:ascii="GHEA Grapalat" w:hAnsi="GHEA Grapalat"/>
          <w:i w:val="0"/>
          <w:sz w:val="22"/>
          <w:szCs w:val="24"/>
        </w:rPr>
        <w:t xml:space="preserve">published pursuant to Article 27 of the Law of the Republic of Armenia </w:t>
      </w:r>
      <w:r>
        <w:rPr>
          <w:rFonts w:ascii="GHEA Grapalat" w:hAnsi="GHEA Grapalat"/>
          <w:i w:val="0"/>
          <w:sz w:val="22"/>
          <w:szCs w:val="24"/>
          <w:lang w:val="en-US"/>
        </w:rPr>
        <w:br/>
      </w:r>
      <w:r>
        <w:rPr>
          <w:rFonts w:ascii="GHEA Grapalat" w:hAnsi="GHEA Grapalat"/>
          <w:i w:val="0"/>
          <w:sz w:val="22"/>
          <w:szCs w:val="24"/>
        </w:rPr>
        <w:t>"On procurement"</w:t>
      </w:r>
    </w:p>
    <w:p w14:paraId="626E7BDF" w14:textId="77777777" w:rsidR="003B6FAE" w:rsidRDefault="003B6FAE" w:rsidP="003B6FAE">
      <w:pPr>
        <w:pStyle w:val="BodyTextIndent"/>
        <w:spacing w:line="240" w:lineRule="auto"/>
        <w:ind w:left="567" w:right="565" w:firstLine="0"/>
        <w:contextualSpacing/>
        <w:jc w:val="center"/>
        <w:rPr>
          <w:rFonts w:ascii="GHEA Grapalat" w:hAnsi="GHEA Grapalat"/>
          <w:sz w:val="22"/>
          <w:szCs w:val="24"/>
        </w:rPr>
      </w:pPr>
    </w:p>
    <w:p w14:paraId="43930B01" w14:textId="51E09697" w:rsidR="003B6FAE" w:rsidRDefault="003B6FAE" w:rsidP="003B6FAE">
      <w:pPr>
        <w:pStyle w:val="BodyTextIndent"/>
        <w:spacing w:line="240" w:lineRule="auto"/>
        <w:ind w:left="567" w:right="565" w:firstLine="0"/>
        <w:contextualSpacing/>
        <w:jc w:val="center"/>
        <w:rPr>
          <w:rFonts w:ascii="GHEA Grapalat" w:hAnsi="GHEA Grapalat"/>
          <w:i w:val="0"/>
          <w:sz w:val="22"/>
          <w:szCs w:val="24"/>
        </w:rPr>
      </w:pPr>
      <w:r>
        <w:rPr>
          <w:rFonts w:ascii="GHEA Grapalat" w:hAnsi="GHEA Grapalat"/>
          <w:i w:val="0"/>
          <w:sz w:val="22"/>
          <w:szCs w:val="24"/>
        </w:rPr>
        <w:t xml:space="preserve">Code of the price quotation: </w:t>
      </w:r>
      <w:r w:rsidR="00255054">
        <w:rPr>
          <w:rFonts w:ascii="GHEA Grapalat" w:hAnsi="GHEA Grapalat"/>
          <w:i w:val="0"/>
          <w:lang w:val="af-ZA"/>
        </w:rPr>
        <w:t>ՀԱՖՆ-ԲՄԱՇՁԲ-24/94</w:t>
      </w:r>
    </w:p>
    <w:p w14:paraId="7B19FBE7" w14:textId="77777777" w:rsidR="003B6FAE" w:rsidRDefault="003B6FAE" w:rsidP="003B6FAE">
      <w:pPr>
        <w:pStyle w:val="BodyTextIndent"/>
        <w:spacing w:line="240" w:lineRule="auto"/>
        <w:ind w:left="567" w:right="565" w:firstLine="0"/>
        <w:contextualSpacing/>
        <w:jc w:val="center"/>
        <w:rPr>
          <w:rFonts w:ascii="GHEA Grapalat" w:hAnsi="GHEA Grapalat"/>
          <w:i w:val="0"/>
          <w:sz w:val="22"/>
          <w:szCs w:val="24"/>
        </w:rPr>
      </w:pPr>
    </w:p>
    <w:p w14:paraId="2EE1C541" w14:textId="77777777" w:rsidR="003B6FAE" w:rsidRPr="00323FD7" w:rsidRDefault="003B6FAE" w:rsidP="00323FD7">
      <w:pPr>
        <w:pStyle w:val="BodyTextIndent"/>
        <w:spacing w:line="240" w:lineRule="auto"/>
        <w:ind w:firstLine="567"/>
        <w:rPr>
          <w:rFonts w:ascii="GHEA Grapalat" w:hAnsi="GHEA Grapalat"/>
          <w:i w:val="0"/>
          <w:sz w:val="22"/>
          <w:szCs w:val="24"/>
        </w:rPr>
      </w:pPr>
      <w:r>
        <w:rPr>
          <w:rFonts w:ascii="GHEA Grapalat" w:hAnsi="GHEA Grapalat"/>
          <w:i w:val="0"/>
          <w:sz w:val="22"/>
          <w:szCs w:val="24"/>
        </w:rPr>
        <w:t>The contracting authority Armenian National Philharmonic Orchestra, located at the following address: Mashtots ave 46, Yerevan, RA, gives notice for a price quotation which shall be carried out in one stage.</w:t>
      </w:r>
    </w:p>
    <w:p w14:paraId="26591DAA" w14:textId="12A8BC6D" w:rsidR="003B6FAE" w:rsidRDefault="003B6FAE" w:rsidP="003B6FAE">
      <w:pPr>
        <w:pStyle w:val="BodyTextIndent"/>
        <w:spacing w:line="240" w:lineRule="auto"/>
        <w:ind w:firstLine="567"/>
        <w:rPr>
          <w:rFonts w:ascii="GHEA Grapalat" w:hAnsi="GHEA Grapalat"/>
          <w:i w:val="0"/>
          <w:sz w:val="22"/>
          <w:szCs w:val="24"/>
        </w:rPr>
      </w:pPr>
      <w:r>
        <w:rPr>
          <w:rFonts w:ascii="GHEA Grapalat" w:hAnsi="GHEA Grapalat"/>
          <w:i w:val="0"/>
          <w:sz w:val="22"/>
          <w:szCs w:val="24"/>
        </w:rPr>
        <w:t xml:space="preserve">The bidder selected based on the results of the price quotation will be proposed, in a prescribed manner, </w:t>
      </w:r>
      <w:r w:rsidRPr="00323FD7">
        <w:rPr>
          <w:rFonts w:ascii="GHEA Grapalat" w:hAnsi="GHEA Grapalat"/>
          <w:i w:val="0"/>
          <w:sz w:val="22"/>
          <w:szCs w:val="24"/>
        </w:rPr>
        <w:t xml:space="preserve">to conclude a contract for </w:t>
      </w:r>
      <w:r w:rsidR="00323FD7">
        <w:rPr>
          <w:rFonts w:ascii="GHEA Grapalat" w:hAnsi="GHEA Grapalat"/>
          <w:i w:val="0"/>
          <w:sz w:val="22"/>
          <w:szCs w:val="24"/>
        </w:rPr>
        <w:t>renovation</w:t>
      </w:r>
      <w:r w:rsidRPr="00323FD7">
        <w:rPr>
          <w:rFonts w:ascii="GHEA Grapalat" w:hAnsi="GHEA Grapalat"/>
          <w:i w:val="0"/>
          <w:sz w:val="22"/>
          <w:szCs w:val="24"/>
        </w:rPr>
        <w:t xml:space="preserve"> works </w:t>
      </w:r>
      <w:r>
        <w:rPr>
          <w:rFonts w:ascii="GHEA Grapalat" w:hAnsi="GHEA Grapalat"/>
          <w:i w:val="0"/>
          <w:sz w:val="22"/>
          <w:szCs w:val="24"/>
        </w:rPr>
        <w:t xml:space="preserve">(hereinafter referred to as "the contract"). </w:t>
      </w:r>
    </w:p>
    <w:p w14:paraId="43D3CE6F" w14:textId="77777777" w:rsidR="003B6FAE" w:rsidRDefault="003B6FAE" w:rsidP="003B6FAE">
      <w:pPr>
        <w:pStyle w:val="BodyTextIndent"/>
        <w:spacing w:line="240" w:lineRule="auto"/>
        <w:ind w:firstLine="567"/>
        <w:rPr>
          <w:rFonts w:ascii="GHEA Grapalat" w:hAnsi="GHEA Grapalat"/>
          <w:i w:val="0"/>
          <w:sz w:val="22"/>
          <w:szCs w:val="24"/>
        </w:rPr>
      </w:pPr>
      <w:r>
        <w:rPr>
          <w:rFonts w:ascii="GHEA Grapalat" w:hAnsi="GHEA Grapalat"/>
          <w:i w:val="0"/>
          <w:sz w:val="22"/>
          <w:szCs w:val="24"/>
        </w:rPr>
        <w:t>Pursuant to Article 7 of the Law of the Republic of Armenia "On procurement", any person, irrespective of the fact of being a foreign natural person, an organisation or a stateless person, shall have equal right to participate in the price quotation.</w:t>
      </w:r>
    </w:p>
    <w:p w14:paraId="2FA363B3" w14:textId="77777777" w:rsidR="003B6FAE" w:rsidRDefault="003B6FAE" w:rsidP="003B6FAE">
      <w:pPr>
        <w:pStyle w:val="BodyTextIndent"/>
        <w:spacing w:line="240" w:lineRule="auto"/>
        <w:ind w:firstLine="567"/>
        <w:rPr>
          <w:rFonts w:ascii="GHEA Grapalat" w:hAnsi="GHEA Grapalat"/>
          <w:i w:val="0"/>
          <w:sz w:val="22"/>
          <w:szCs w:val="24"/>
        </w:rPr>
      </w:pPr>
      <w:r>
        <w:rPr>
          <w:rFonts w:ascii="GHEA Grapalat" w:hAnsi="GHEA Grapalat"/>
          <w:i w:val="0"/>
          <w:sz w:val="22"/>
          <w:szCs w:val="24"/>
        </w:rPr>
        <w:t>The qualification criteria for the persons ineligible to participate in the price quotation, as well as for bidders, and the documents to be submitted for the evaluation of those criteria shall be established by the invitation for this procedure.</w:t>
      </w:r>
    </w:p>
    <w:p w14:paraId="2A3488AB" w14:textId="77777777" w:rsidR="003B6FAE" w:rsidRDefault="003B6FAE" w:rsidP="003B6FAE">
      <w:pPr>
        <w:pStyle w:val="BodyTextIndent"/>
        <w:spacing w:line="240" w:lineRule="auto"/>
        <w:ind w:firstLine="567"/>
        <w:rPr>
          <w:rFonts w:ascii="GHEA Grapalat" w:hAnsi="GHEA Grapalat"/>
          <w:i w:val="0"/>
          <w:sz w:val="22"/>
          <w:szCs w:val="24"/>
        </w:rPr>
      </w:pPr>
      <w:r>
        <w:rPr>
          <w:rFonts w:ascii="GHEA Grapalat" w:hAnsi="GHEA Grapalat"/>
          <w:i w:val="0"/>
          <w:sz w:val="22"/>
          <w:szCs w:val="24"/>
        </w:rPr>
        <w:t>The selected bidder shall be determined from among the bidders having submitted bids evaluated as satisfying the requirements of the invitation, by the principle of</w:t>
      </w:r>
      <w:r>
        <w:rPr>
          <w:rFonts w:ascii="Courier New" w:hAnsi="Courier New" w:cs="Courier New"/>
          <w:i w:val="0"/>
          <w:sz w:val="22"/>
          <w:szCs w:val="24"/>
        </w:rPr>
        <w:t> </w:t>
      </w:r>
      <w:r>
        <w:rPr>
          <w:rFonts w:ascii="GHEA Grapalat" w:hAnsi="GHEA Grapalat"/>
          <w:i w:val="0"/>
          <w:sz w:val="22"/>
          <w:szCs w:val="24"/>
        </w:rPr>
        <w:t xml:space="preserve">giving preference to the bidder having submitted the lowest price proposal. </w:t>
      </w:r>
    </w:p>
    <w:p w14:paraId="3C6BDC44" w14:textId="56AFFE2B" w:rsidR="003B6FAE" w:rsidRDefault="003B6FAE" w:rsidP="003B6FAE">
      <w:pPr>
        <w:pStyle w:val="BodyTextIndent"/>
        <w:spacing w:line="240" w:lineRule="auto"/>
        <w:ind w:firstLine="567"/>
        <w:rPr>
          <w:rFonts w:ascii="GHEA Grapalat" w:hAnsi="GHEA Grapalat"/>
          <w:i w:val="0"/>
          <w:sz w:val="22"/>
          <w:szCs w:val="24"/>
        </w:rPr>
      </w:pPr>
      <w:r>
        <w:rPr>
          <w:rFonts w:ascii="GHEA Grapalat" w:hAnsi="GHEA Grapalat"/>
          <w:i w:val="0"/>
          <w:sz w:val="22"/>
          <w:szCs w:val="24"/>
        </w:rPr>
        <w:t>For receiving the hard copy of the invitation for the price quotation, it is necessary to</w:t>
      </w:r>
      <w:r>
        <w:rPr>
          <w:rFonts w:ascii="Calibri" w:hAnsi="Calibri" w:cs="Calibri"/>
          <w:i w:val="0"/>
          <w:sz w:val="22"/>
          <w:szCs w:val="24"/>
        </w:rPr>
        <w:t> </w:t>
      </w:r>
      <w:r>
        <w:rPr>
          <w:rFonts w:ascii="GHEA Grapalat" w:hAnsi="GHEA Grapalat"/>
          <w:i w:val="0"/>
          <w:sz w:val="22"/>
          <w:szCs w:val="24"/>
        </w:rPr>
        <w:t xml:space="preserve">apply to the contracting authority by </w:t>
      </w:r>
      <w:r w:rsidR="00E73284">
        <w:rPr>
          <w:rFonts w:ascii="GHEA Grapalat" w:hAnsi="GHEA Grapalat"/>
          <w:i w:val="0"/>
          <w:sz w:val="22"/>
          <w:szCs w:val="24"/>
        </w:rPr>
        <w:t>11:00</w:t>
      </w:r>
      <w:r>
        <w:rPr>
          <w:rFonts w:ascii="GHEA Grapalat" w:hAnsi="GHEA Grapalat"/>
          <w:i w:val="0"/>
          <w:sz w:val="22"/>
          <w:szCs w:val="24"/>
        </w:rPr>
        <w:t xml:space="preserve"> o'clock after the </w:t>
      </w:r>
      <w:r w:rsidR="00AA6CFD">
        <w:rPr>
          <w:rFonts w:ascii="GHEA Grapalat" w:hAnsi="GHEA Grapalat"/>
          <w:i w:val="0"/>
          <w:sz w:val="22"/>
          <w:szCs w:val="24"/>
        </w:rPr>
        <w:t>41</w:t>
      </w:r>
      <w:r>
        <w:rPr>
          <w:rFonts w:ascii="GHEA Grapalat" w:hAnsi="GHEA Grapalat"/>
          <w:i w:val="0"/>
          <w:sz w:val="22"/>
          <w:szCs w:val="24"/>
        </w:rPr>
        <w:t>th day from the</w:t>
      </w:r>
      <w:r>
        <w:rPr>
          <w:rFonts w:ascii="Calibri" w:hAnsi="Calibri" w:cs="Calibri"/>
          <w:i w:val="0"/>
          <w:sz w:val="22"/>
          <w:szCs w:val="24"/>
        </w:rPr>
        <w:t> </w:t>
      </w:r>
      <w:r>
        <w:rPr>
          <w:rFonts w:ascii="GHEA Grapalat" w:hAnsi="GHEA Grapalat"/>
          <w:i w:val="0"/>
          <w:sz w:val="22"/>
          <w:szCs w:val="24"/>
        </w:rPr>
        <w:t>date of publication of this notice. Moreover, an application in writing must be submitted to the contracting authority for receiving the hard copy of the invitation. The contracting authority shall ensure the free of charge provision of the hard copy of</w:t>
      </w:r>
      <w:r>
        <w:rPr>
          <w:rFonts w:ascii="Courier New" w:hAnsi="Courier New" w:cs="Courier New"/>
          <w:i w:val="0"/>
          <w:sz w:val="22"/>
          <w:szCs w:val="24"/>
        </w:rPr>
        <w:t> </w:t>
      </w:r>
      <w:r>
        <w:rPr>
          <w:rFonts w:ascii="GHEA Grapalat" w:hAnsi="GHEA Grapalat"/>
          <w:i w:val="0"/>
          <w:sz w:val="22"/>
          <w:szCs w:val="24"/>
        </w:rPr>
        <w:t xml:space="preserve">the invitation on the first working day following the receipt of such request </w:t>
      </w:r>
    </w:p>
    <w:p w14:paraId="10EDF5DF" w14:textId="77777777" w:rsidR="003B6FAE" w:rsidRDefault="003B6FAE" w:rsidP="003B6FAE">
      <w:pPr>
        <w:pStyle w:val="BodyTextIndent"/>
        <w:spacing w:line="240" w:lineRule="auto"/>
        <w:ind w:firstLine="567"/>
        <w:rPr>
          <w:rFonts w:ascii="GHEA Grapalat" w:hAnsi="GHEA Grapalat"/>
          <w:i w:val="0"/>
          <w:sz w:val="22"/>
          <w:szCs w:val="24"/>
        </w:rPr>
      </w:pPr>
      <w:r>
        <w:rPr>
          <w:rFonts w:ascii="GHEA Grapalat" w:hAnsi="GHEA Grapalat"/>
          <w:i w:val="0"/>
          <w:sz w:val="22"/>
          <w:szCs w:val="24"/>
        </w:rPr>
        <w:t>In case of a request to provide the invitation electronically, the contracting authority shall ensure the free of charge provision of the invitation electronically within the</w:t>
      </w:r>
      <w:r>
        <w:rPr>
          <w:rFonts w:ascii="Courier New" w:hAnsi="Courier New" w:cs="Courier New"/>
          <w:i w:val="0"/>
          <w:sz w:val="22"/>
          <w:szCs w:val="24"/>
        </w:rPr>
        <w:t> </w:t>
      </w:r>
      <w:r>
        <w:rPr>
          <w:rFonts w:ascii="GHEA Grapalat" w:hAnsi="GHEA Grapalat"/>
          <w:i w:val="0"/>
          <w:sz w:val="22"/>
          <w:szCs w:val="24"/>
        </w:rPr>
        <w:t xml:space="preserve">working day following the date of receipt of the application. </w:t>
      </w:r>
    </w:p>
    <w:p w14:paraId="13FE2556" w14:textId="77777777" w:rsidR="003B6FAE" w:rsidRDefault="003B6FAE" w:rsidP="003B6FAE">
      <w:pPr>
        <w:pStyle w:val="BodyTextIndent"/>
        <w:spacing w:line="240" w:lineRule="auto"/>
        <w:ind w:firstLine="567"/>
        <w:rPr>
          <w:rFonts w:ascii="GHEA Grapalat" w:hAnsi="GHEA Grapalat"/>
          <w:i w:val="0"/>
          <w:sz w:val="22"/>
          <w:szCs w:val="24"/>
        </w:rPr>
      </w:pPr>
      <w:r>
        <w:rPr>
          <w:rFonts w:ascii="GHEA Grapalat" w:hAnsi="GHEA Grapalat"/>
          <w:i w:val="0"/>
          <w:sz w:val="22"/>
          <w:szCs w:val="24"/>
        </w:rPr>
        <w:t xml:space="preserve">Failure to receive the invitation shall not limit the bidder's right to participate in this procedure. </w:t>
      </w:r>
    </w:p>
    <w:p w14:paraId="17EB05FF" w14:textId="4F224B99" w:rsidR="003B6FAE" w:rsidRDefault="003B6FAE" w:rsidP="003B6FAE">
      <w:pPr>
        <w:pStyle w:val="BodyTextIndent"/>
        <w:spacing w:line="240" w:lineRule="auto"/>
        <w:ind w:firstLine="0"/>
        <w:rPr>
          <w:rFonts w:ascii="GHEA Grapalat" w:hAnsi="GHEA Grapalat"/>
          <w:i w:val="0"/>
          <w:sz w:val="22"/>
          <w:szCs w:val="24"/>
        </w:rPr>
      </w:pPr>
      <w:r>
        <w:rPr>
          <w:rFonts w:ascii="GHEA Grapalat" w:hAnsi="GHEA Grapalat"/>
          <w:i w:val="0"/>
          <w:sz w:val="22"/>
          <w:szCs w:val="24"/>
        </w:rPr>
        <w:t xml:space="preserve">The bids for the price quotation must be submitted by </w:t>
      </w:r>
      <w:r w:rsidR="00E73284">
        <w:rPr>
          <w:rFonts w:ascii="GHEA Grapalat" w:hAnsi="GHEA Grapalat"/>
          <w:i w:val="0"/>
          <w:sz w:val="22"/>
          <w:szCs w:val="24"/>
        </w:rPr>
        <w:t>11:00</w:t>
      </w:r>
      <w:r>
        <w:rPr>
          <w:rFonts w:ascii="GHEA Grapalat" w:hAnsi="GHEA Grapalat"/>
          <w:i w:val="0"/>
          <w:sz w:val="22"/>
          <w:szCs w:val="24"/>
        </w:rPr>
        <w:t xml:space="preserve"> o'clock after the </w:t>
      </w:r>
      <w:r w:rsidR="00AA6CFD">
        <w:rPr>
          <w:rFonts w:ascii="GHEA Grapalat" w:hAnsi="GHEA Grapalat"/>
          <w:i w:val="0"/>
          <w:sz w:val="22"/>
          <w:szCs w:val="24"/>
        </w:rPr>
        <w:t>41</w:t>
      </w:r>
      <w:r>
        <w:rPr>
          <w:rFonts w:ascii="GHEA Grapalat" w:hAnsi="GHEA Grapalat"/>
          <w:i w:val="0"/>
          <w:sz w:val="22"/>
          <w:szCs w:val="24"/>
        </w:rPr>
        <w:t xml:space="preserve">th day after the date of publication of this notice. The bids may, in addition to Armenian, also be submitted in English or Russian. </w:t>
      </w:r>
    </w:p>
    <w:p w14:paraId="2E51D27E" w14:textId="22CCFDAB" w:rsidR="003B6FAE" w:rsidRDefault="003B6FAE" w:rsidP="003B6FAE">
      <w:pPr>
        <w:pStyle w:val="BodyTextIndent"/>
        <w:spacing w:line="240" w:lineRule="auto"/>
        <w:ind w:firstLine="708"/>
        <w:rPr>
          <w:rFonts w:ascii="GHEA Grapalat" w:hAnsi="GHEA Grapalat"/>
          <w:i w:val="0"/>
          <w:sz w:val="22"/>
          <w:szCs w:val="24"/>
        </w:rPr>
      </w:pPr>
      <w:r>
        <w:rPr>
          <w:rFonts w:ascii="GHEA Grapalat" w:hAnsi="GHEA Grapalat"/>
          <w:i w:val="0"/>
          <w:sz w:val="22"/>
          <w:szCs w:val="24"/>
        </w:rPr>
        <w:t xml:space="preserve">The bid opening will take place at the adress Mashtots ave 46, Yerevan, RA, at </w:t>
      </w:r>
      <w:r w:rsidR="00E73284">
        <w:rPr>
          <w:rFonts w:ascii="GHEA Grapalat" w:hAnsi="GHEA Grapalat"/>
          <w:i w:val="0"/>
          <w:sz w:val="22"/>
          <w:szCs w:val="24"/>
        </w:rPr>
        <w:t>11:00</w:t>
      </w:r>
      <w:r>
        <w:rPr>
          <w:rFonts w:ascii="GHEA Grapalat" w:hAnsi="GHEA Grapalat"/>
          <w:i w:val="0"/>
          <w:sz w:val="22"/>
          <w:szCs w:val="24"/>
        </w:rPr>
        <w:t xml:space="preserve"> o'clock, on </w:t>
      </w:r>
      <w:r w:rsidR="00E73284">
        <w:rPr>
          <w:rFonts w:ascii="GHEA Grapalat" w:hAnsi="GHEA Grapalat"/>
          <w:i w:val="0"/>
          <w:sz w:val="22"/>
          <w:szCs w:val="24"/>
          <w:lang w:val="en-US"/>
        </w:rPr>
        <w:t>30</w:t>
      </w:r>
      <w:r w:rsidRPr="00CF0EEF">
        <w:rPr>
          <w:rFonts w:ascii="GHEA Grapalat" w:hAnsi="GHEA Grapalat"/>
          <w:i w:val="0"/>
          <w:sz w:val="22"/>
          <w:szCs w:val="24"/>
          <w:lang w:val="en-US"/>
        </w:rPr>
        <w:t xml:space="preserve"> </w:t>
      </w:r>
      <w:r>
        <w:rPr>
          <w:rFonts w:ascii="GHEA Grapalat" w:hAnsi="GHEA Grapalat"/>
          <w:i w:val="0"/>
          <w:sz w:val="22"/>
          <w:szCs w:val="24"/>
          <w:lang w:val="en-US"/>
        </w:rPr>
        <w:t>december</w:t>
      </w:r>
      <w:r>
        <w:rPr>
          <w:rFonts w:ascii="GHEA Grapalat" w:hAnsi="GHEA Grapalat"/>
          <w:i w:val="0"/>
          <w:sz w:val="22"/>
          <w:szCs w:val="24"/>
        </w:rPr>
        <w:t xml:space="preserve">, 2024. </w:t>
      </w:r>
    </w:p>
    <w:p w14:paraId="1404F0DC" w14:textId="77777777" w:rsidR="003B6FAE" w:rsidRDefault="003B6FAE" w:rsidP="003B6FAE">
      <w:pPr>
        <w:pStyle w:val="BodyTextIndent"/>
        <w:spacing w:line="240" w:lineRule="auto"/>
        <w:ind w:firstLine="708"/>
        <w:rPr>
          <w:rFonts w:ascii="GHEA Grapalat" w:hAnsi="GHEA Grapalat"/>
          <w:i w:val="0"/>
          <w:sz w:val="22"/>
          <w:szCs w:val="24"/>
        </w:rPr>
      </w:pPr>
      <w:r>
        <w:rPr>
          <w:rFonts w:ascii="GHEA Grapalat" w:hAnsi="GHEA Grapalat"/>
          <w:i w:val="0"/>
          <w:sz w:val="22"/>
          <w:szCs w:val="24"/>
        </w:rPr>
        <w:t xml:space="preserve">The appeals concerning this procedure must by filed to the Procurement Appeals Board, to the following address: </w:t>
      </w:r>
      <w:smartTag w:uri="urn:schemas-microsoft-com:office:smarttags" w:element="Street">
        <w:smartTag w:uri="urn:schemas-microsoft-com:office:smarttags" w:element="address">
          <w:r>
            <w:rPr>
              <w:rFonts w:ascii="GHEA Grapalat" w:hAnsi="GHEA Grapalat"/>
              <w:i w:val="0"/>
              <w:sz w:val="22"/>
              <w:szCs w:val="24"/>
            </w:rPr>
            <w:t>Melik-Adamyan St.</w:t>
          </w:r>
        </w:smartTag>
      </w:smartTag>
      <w:r>
        <w:rPr>
          <w:rFonts w:ascii="GHEA Grapalat" w:hAnsi="GHEA Grapalat"/>
          <w:i w:val="0"/>
          <w:sz w:val="22"/>
          <w:szCs w:val="24"/>
        </w:rPr>
        <w:t xml:space="preserve"> 1., </w:t>
      </w:r>
      <w:smartTag w:uri="urn:schemas-microsoft-com:office:smarttags" w:element="place">
        <w:smartTag w:uri="urn:schemas-microsoft-com:office:smarttags" w:element="City">
          <w:r>
            <w:rPr>
              <w:rFonts w:ascii="GHEA Grapalat" w:hAnsi="GHEA Grapalat"/>
              <w:i w:val="0"/>
              <w:sz w:val="22"/>
              <w:szCs w:val="24"/>
            </w:rPr>
            <w:t>Yerevan</w:t>
          </w:r>
        </w:smartTag>
      </w:smartTag>
      <w:r>
        <w:rPr>
          <w:rFonts w:ascii="GHEA Grapalat" w:hAnsi="GHEA Grapalat"/>
          <w:i w:val="0"/>
          <w:sz w:val="22"/>
          <w:szCs w:val="24"/>
        </w:rPr>
        <w:t>. The appealing shall be carried out as prescribed by the invitation for this price quotation. For filing the</w:t>
      </w:r>
      <w:r>
        <w:rPr>
          <w:rFonts w:ascii="Courier New" w:hAnsi="Courier New" w:cs="Courier New"/>
          <w:i w:val="0"/>
          <w:sz w:val="22"/>
          <w:szCs w:val="24"/>
        </w:rPr>
        <w:t> </w:t>
      </w:r>
      <w:r>
        <w:rPr>
          <w:rFonts w:ascii="GHEA Grapalat" w:hAnsi="GHEA Grapalat"/>
          <w:i w:val="0"/>
          <w:sz w:val="22"/>
          <w:szCs w:val="24"/>
        </w:rPr>
        <w:t>appeal, a fee shall be required in the amount of AMD 30 000 (thirty thousand), which must be transferred to the treasury account 900008000482 opened in the</w:t>
      </w:r>
      <w:r>
        <w:rPr>
          <w:rFonts w:ascii="Courier New" w:hAnsi="Courier New" w:cs="Courier New"/>
          <w:i w:val="0"/>
          <w:sz w:val="22"/>
          <w:szCs w:val="24"/>
        </w:rPr>
        <w:t> </w:t>
      </w:r>
      <w:r>
        <w:rPr>
          <w:rFonts w:ascii="GHEA Grapalat" w:hAnsi="GHEA Grapalat"/>
          <w:i w:val="0"/>
          <w:sz w:val="22"/>
          <w:szCs w:val="24"/>
        </w:rPr>
        <w:t xml:space="preserve">name of the Ministry of Finance of the </w:t>
      </w:r>
      <w:smartTag w:uri="urn:schemas-microsoft-com:office:smarttags" w:element="place">
        <w:smartTag w:uri="urn:schemas-microsoft-com:office:smarttags" w:element="PlaceType">
          <w:r>
            <w:rPr>
              <w:rFonts w:ascii="GHEA Grapalat" w:hAnsi="GHEA Grapalat"/>
              <w:i w:val="0"/>
              <w:sz w:val="22"/>
              <w:szCs w:val="24"/>
            </w:rPr>
            <w:t>Republic</w:t>
          </w:r>
        </w:smartTag>
        <w:r>
          <w:rPr>
            <w:rFonts w:ascii="GHEA Grapalat" w:hAnsi="GHEA Grapalat"/>
            <w:i w:val="0"/>
            <w:sz w:val="22"/>
            <w:szCs w:val="24"/>
          </w:rPr>
          <w:t xml:space="preserve"> of </w:t>
        </w:r>
        <w:smartTag w:uri="urn:schemas-microsoft-com:office:smarttags" w:element="PlaceName">
          <w:r>
            <w:rPr>
              <w:rFonts w:ascii="GHEA Grapalat" w:hAnsi="GHEA Grapalat"/>
              <w:i w:val="0"/>
              <w:sz w:val="22"/>
              <w:szCs w:val="24"/>
            </w:rPr>
            <w:t>Armenia</w:t>
          </w:r>
        </w:smartTag>
      </w:smartTag>
      <w:r>
        <w:rPr>
          <w:rFonts w:ascii="GHEA Grapalat" w:hAnsi="GHEA Grapalat"/>
          <w:i w:val="0"/>
          <w:sz w:val="22"/>
          <w:szCs w:val="24"/>
        </w:rPr>
        <w:t xml:space="preserve">. </w:t>
      </w:r>
    </w:p>
    <w:p w14:paraId="1C98ED88" w14:textId="77777777" w:rsidR="003B6FAE" w:rsidRDefault="003B6FAE" w:rsidP="003B6FAE">
      <w:pPr>
        <w:pStyle w:val="BodyTextIndent"/>
        <w:spacing w:line="240" w:lineRule="auto"/>
        <w:ind w:firstLine="708"/>
        <w:rPr>
          <w:rFonts w:ascii="GHEA Grapalat" w:hAnsi="GHEA Grapalat"/>
          <w:i w:val="0"/>
          <w:sz w:val="22"/>
          <w:szCs w:val="24"/>
        </w:rPr>
      </w:pPr>
      <w:r>
        <w:rPr>
          <w:rFonts w:ascii="GHEA Grapalat" w:hAnsi="GHEA Grapalat"/>
          <w:i w:val="0"/>
          <w:sz w:val="22"/>
          <w:szCs w:val="24"/>
        </w:rPr>
        <w:t>For receiving additional information concerning this notice, you may apply to Mr. Harutyun Barghutyan, Secretary of the Evaluation Commission.</w:t>
      </w:r>
    </w:p>
    <w:p w14:paraId="31DD4A6E" w14:textId="77777777" w:rsidR="003B6FAE" w:rsidRDefault="003B6FAE" w:rsidP="003B6FAE">
      <w:pPr>
        <w:pStyle w:val="BodyTextIndent"/>
        <w:spacing w:line="240" w:lineRule="auto"/>
        <w:ind w:firstLine="0"/>
        <w:rPr>
          <w:rFonts w:ascii="GHEA Grapalat" w:hAnsi="GHEA Grapalat"/>
          <w:i w:val="0"/>
          <w:sz w:val="22"/>
          <w:szCs w:val="24"/>
        </w:rPr>
      </w:pPr>
    </w:p>
    <w:p w14:paraId="117D3781" w14:textId="77777777" w:rsidR="003B6FAE" w:rsidRDefault="003B6FAE" w:rsidP="003B6FAE">
      <w:pPr>
        <w:pStyle w:val="BodyTextIndent"/>
        <w:spacing w:line="240" w:lineRule="auto"/>
        <w:ind w:firstLine="0"/>
        <w:rPr>
          <w:rFonts w:ascii="GHEA Grapalat" w:hAnsi="GHEA Grapalat"/>
          <w:i w:val="0"/>
          <w:sz w:val="22"/>
          <w:szCs w:val="24"/>
        </w:rPr>
      </w:pPr>
      <w:r>
        <w:rPr>
          <w:rFonts w:ascii="GHEA Grapalat" w:hAnsi="GHEA Grapalat"/>
          <w:i w:val="0"/>
          <w:sz w:val="22"/>
          <w:szCs w:val="24"/>
        </w:rPr>
        <w:t>Telephone: 077 155 755</w:t>
      </w:r>
    </w:p>
    <w:p w14:paraId="0BC705AA" w14:textId="77777777" w:rsidR="003B6FAE" w:rsidRDefault="003B6FAE" w:rsidP="003B6FAE">
      <w:pPr>
        <w:pStyle w:val="BodyTextIndent"/>
        <w:spacing w:line="240" w:lineRule="auto"/>
        <w:ind w:firstLine="0"/>
        <w:rPr>
          <w:rFonts w:ascii="GHEA Grapalat" w:hAnsi="GHEA Grapalat"/>
          <w:i w:val="0"/>
          <w:sz w:val="22"/>
          <w:szCs w:val="24"/>
        </w:rPr>
      </w:pPr>
      <w:r>
        <w:rPr>
          <w:rFonts w:ascii="GHEA Grapalat" w:hAnsi="GHEA Grapalat"/>
          <w:i w:val="0"/>
          <w:sz w:val="22"/>
          <w:szCs w:val="24"/>
        </w:rPr>
        <w:t xml:space="preserve">E-mail: </w:t>
      </w:r>
      <w:hyperlink r:id="rId9" w:history="1">
        <w:r>
          <w:rPr>
            <w:rStyle w:val="Hyperlink"/>
            <w:rFonts w:ascii="GHEA Grapalat" w:hAnsi="GHEA Grapalat"/>
            <w:i w:val="0"/>
            <w:sz w:val="22"/>
            <w:szCs w:val="24"/>
          </w:rPr>
          <w:t>barghutyan@gmail.com</w:t>
        </w:r>
      </w:hyperlink>
    </w:p>
    <w:p w14:paraId="35089E05" w14:textId="6D310E44" w:rsidR="00037DDE" w:rsidRPr="00E6597C" w:rsidRDefault="003B6FAE" w:rsidP="003B6FAE">
      <w:pPr>
        <w:pStyle w:val="BodyText"/>
        <w:ind w:right="-7"/>
        <w:rPr>
          <w:rFonts w:ascii="GHEA Grapalat" w:hAnsi="GHEA Grapalat" w:cs="Sylfaen"/>
          <w:i/>
          <w:sz w:val="22"/>
          <w:lang w:val="af-ZA"/>
        </w:rPr>
      </w:pPr>
      <w:r>
        <w:rPr>
          <w:rFonts w:ascii="GHEA Grapalat" w:hAnsi="GHEA Grapalat"/>
          <w:i/>
          <w:sz w:val="22"/>
        </w:rPr>
        <w:t xml:space="preserve">Contracting authority: Armenian National Philharmonic Orchestra </w:t>
      </w:r>
      <w:r>
        <w:rPr>
          <w:rFonts w:ascii="GHEA Grapalat" w:hAnsi="GHEA Grapalat"/>
          <w:i/>
        </w:rPr>
        <w:t>SNCO</w:t>
      </w:r>
      <w:r>
        <w:rPr>
          <w:rFonts w:ascii="GHEA Grapalat" w:hAnsi="GHEA Grapalat"/>
          <w:i/>
          <w:sz w:val="22"/>
        </w:rPr>
        <w:t>.</w:t>
      </w:r>
    </w:p>
    <w:p w14:paraId="26A30128" w14:textId="77777777" w:rsidR="00037DDE" w:rsidRPr="00E6597C" w:rsidRDefault="00037DDE" w:rsidP="00EF3662">
      <w:pPr>
        <w:pStyle w:val="BodyText"/>
        <w:ind w:right="-7" w:firstLine="567"/>
        <w:jc w:val="right"/>
        <w:rPr>
          <w:rFonts w:ascii="GHEA Grapalat" w:hAnsi="GHEA Grapalat" w:cs="Sylfaen"/>
          <w:i/>
          <w:sz w:val="22"/>
          <w:lang w:val="af-ZA"/>
        </w:rPr>
      </w:pPr>
    </w:p>
    <w:p w14:paraId="56701F1E" w14:textId="77777777" w:rsidR="00341A74" w:rsidRPr="00E6597C" w:rsidRDefault="00341A74" w:rsidP="00EF3662">
      <w:pPr>
        <w:pStyle w:val="BodyText"/>
        <w:ind w:right="-7" w:firstLine="567"/>
        <w:jc w:val="right"/>
        <w:rPr>
          <w:rFonts w:ascii="GHEA Grapalat" w:hAnsi="GHEA Grapalat" w:cs="Sylfaen"/>
          <w:i/>
          <w:sz w:val="22"/>
          <w:lang w:val="af-ZA"/>
        </w:rPr>
      </w:pPr>
    </w:p>
    <w:p w14:paraId="26669598" w14:textId="77777777" w:rsidR="00341A74" w:rsidRPr="00E6597C" w:rsidRDefault="00341A74" w:rsidP="00EF3662">
      <w:pPr>
        <w:pStyle w:val="BodyText"/>
        <w:ind w:right="-7" w:firstLine="567"/>
        <w:jc w:val="right"/>
        <w:rPr>
          <w:rFonts w:ascii="GHEA Grapalat" w:hAnsi="GHEA Grapalat" w:cs="Sylfaen"/>
          <w:i/>
          <w:sz w:val="22"/>
          <w:lang w:val="af-ZA"/>
        </w:rPr>
      </w:pPr>
    </w:p>
    <w:p w14:paraId="4885BDF0" w14:textId="77777777" w:rsidR="00341A74" w:rsidRPr="00E6597C" w:rsidRDefault="00341A74" w:rsidP="00EF3662">
      <w:pPr>
        <w:pStyle w:val="BodyText"/>
        <w:ind w:right="-7" w:firstLine="567"/>
        <w:jc w:val="right"/>
        <w:rPr>
          <w:rFonts w:ascii="GHEA Grapalat" w:hAnsi="GHEA Grapalat" w:cs="Sylfaen"/>
          <w:i/>
          <w:sz w:val="22"/>
          <w:lang w:val="af-ZA"/>
        </w:rPr>
      </w:pPr>
    </w:p>
    <w:p w14:paraId="3884E844" w14:textId="77777777" w:rsidR="003B6FAE" w:rsidRPr="00064ADD" w:rsidRDefault="003B6FAE" w:rsidP="003B6FAE">
      <w:pPr>
        <w:pStyle w:val="BodyText"/>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lastRenderedPageBreak/>
        <w:t>Հաստատված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5DCF4BB9" w14:textId="4045934A" w:rsidR="003B6FAE" w:rsidRPr="00064ADD" w:rsidRDefault="00255054" w:rsidP="003B6FAE">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rPr>
        <w:t>ՀԱՖՆ</w:t>
      </w:r>
      <w:r w:rsidRPr="00255054">
        <w:rPr>
          <w:rFonts w:ascii="GHEA Grapalat" w:hAnsi="GHEA Grapalat" w:cs="Sylfaen"/>
          <w:i/>
          <w:sz w:val="20"/>
          <w:szCs w:val="20"/>
          <w:lang w:val="af-ZA"/>
        </w:rPr>
        <w:t>-</w:t>
      </w:r>
      <w:r>
        <w:rPr>
          <w:rFonts w:ascii="GHEA Grapalat" w:hAnsi="GHEA Grapalat" w:cs="Sylfaen"/>
          <w:i/>
          <w:sz w:val="20"/>
          <w:szCs w:val="20"/>
        </w:rPr>
        <w:t>ԲՄԱՇՁԲ</w:t>
      </w:r>
      <w:r w:rsidRPr="00255054">
        <w:rPr>
          <w:rFonts w:ascii="GHEA Grapalat" w:hAnsi="GHEA Grapalat" w:cs="Sylfaen"/>
          <w:i/>
          <w:sz w:val="20"/>
          <w:szCs w:val="20"/>
          <w:lang w:val="af-ZA"/>
        </w:rPr>
        <w:t>-24/94</w:t>
      </w:r>
      <w:r w:rsidR="003B6FAE" w:rsidRPr="00064ADD">
        <w:rPr>
          <w:rFonts w:ascii="GHEA Grapalat" w:hAnsi="GHEA Grapalat" w:cs="Sylfaen"/>
          <w:i/>
          <w:sz w:val="20"/>
          <w:szCs w:val="20"/>
          <w:lang w:val="af-ZA"/>
        </w:rPr>
        <w:t xml:space="preserve"> </w:t>
      </w:r>
      <w:r w:rsidR="003B6FAE" w:rsidRPr="00064ADD">
        <w:rPr>
          <w:rFonts w:ascii="GHEA Grapalat" w:hAnsi="GHEA Grapalat" w:cs="Sylfaen"/>
          <w:i/>
          <w:sz w:val="20"/>
          <w:szCs w:val="20"/>
        </w:rPr>
        <w:t>ծածկա</w:t>
      </w:r>
      <w:r w:rsidR="003B6FAE" w:rsidRPr="00064ADD">
        <w:rPr>
          <w:rFonts w:ascii="GHEA Grapalat" w:hAnsi="GHEA Grapalat" w:cs="Times Armenian"/>
          <w:i/>
          <w:sz w:val="20"/>
          <w:szCs w:val="20"/>
        </w:rPr>
        <w:t>գ</w:t>
      </w:r>
      <w:r w:rsidR="003B6FAE" w:rsidRPr="00064ADD">
        <w:rPr>
          <w:rFonts w:ascii="GHEA Grapalat" w:hAnsi="GHEA Grapalat" w:cs="Sylfaen"/>
          <w:i/>
          <w:sz w:val="20"/>
          <w:szCs w:val="20"/>
        </w:rPr>
        <w:t>րով</w:t>
      </w:r>
      <w:r w:rsidR="003B6FAE" w:rsidRPr="00064ADD">
        <w:rPr>
          <w:rFonts w:ascii="GHEA Grapalat" w:hAnsi="GHEA Grapalat" w:cs="Times Armenian"/>
          <w:i/>
          <w:sz w:val="20"/>
          <w:szCs w:val="20"/>
          <w:lang w:val="af-ZA"/>
        </w:rPr>
        <w:t xml:space="preserve"> </w:t>
      </w:r>
    </w:p>
    <w:p w14:paraId="7498DBEF" w14:textId="48A6AD53" w:rsidR="003B6FAE" w:rsidRPr="00064ADD" w:rsidRDefault="00611EF4" w:rsidP="003B6FAE">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Բաց</w:t>
      </w:r>
      <w:r w:rsidRPr="00611EF4">
        <w:rPr>
          <w:rFonts w:ascii="GHEA Grapalat" w:hAnsi="GHEA Grapalat" w:cs="Sylfaen"/>
          <w:i/>
          <w:sz w:val="20"/>
          <w:szCs w:val="20"/>
          <w:lang w:val="af-ZA"/>
        </w:rPr>
        <w:t xml:space="preserve"> </w:t>
      </w:r>
      <w:r>
        <w:rPr>
          <w:rFonts w:ascii="GHEA Grapalat" w:hAnsi="GHEA Grapalat" w:cs="Sylfaen"/>
          <w:i/>
          <w:sz w:val="20"/>
          <w:szCs w:val="20"/>
        </w:rPr>
        <w:t>մրցույթի</w:t>
      </w:r>
      <w:r w:rsidR="003B6FAE" w:rsidRPr="00064ADD">
        <w:rPr>
          <w:rFonts w:ascii="GHEA Grapalat" w:hAnsi="GHEA Grapalat" w:cs="Times Armenian"/>
          <w:i/>
          <w:sz w:val="20"/>
          <w:szCs w:val="20"/>
          <w:lang w:val="af-ZA"/>
        </w:rPr>
        <w:t xml:space="preserve"> գնահատող </w:t>
      </w:r>
      <w:r w:rsidR="003B6FAE" w:rsidRPr="00064ADD">
        <w:rPr>
          <w:rFonts w:ascii="GHEA Grapalat" w:hAnsi="GHEA Grapalat" w:cs="Sylfaen"/>
          <w:i/>
          <w:sz w:val="20"/>
          <w:szCs w:val="20"/>
        </w:rPr>
        <w:t>հանձնաժողովի</w:t>
      </w:r>
    </w:p>
    <w:p w14:paraId="273A56F6" w14:textId="77A9CF68" w:rsidR="003B6FAE" w:rsidRPr="00064ADD" w:rsidRDefault="003B6FAE" w:rsidP="003B6FAE">
      <w:pPr>
        <w:pStyle w:val="BodyText"/>
        <w:spacing w:after="0"/>
        <w:ind w:firstLine="567"/>
        <w:jc w:val="right"/>
        <w:rPr>
          <w:rFonts w:ascii="GHEA Grapalat" w:hAnsi="GHEA Grapalat"/>
          <w:i/>
          <w:sz w:val="20"/>
          <w:szCs w:val="20"/>
          <w:lang w:val="af-ZA"/>
        </w:rPr>
      </w:pPr>
      <w:r w:rsidRPr="00064ADD">
        <w:rPr>
          <w:rFonts w:ascii="GHEA Grapalat" w:hAnsi="GHEA Grapalat" w:cs="Sylfaen"/>
          <w:i/>
          <w:sz w:val="20"/>
          <w:szCs w:val="20"/>
          <w:lang w:val="af-ZA"/>
        </w:rPr>
        <w:t xml:space="preserve"> 20</w:t>
      </w:r>
      <w:r>
        <w:rPr>
          <w:rFonts w:ascii="GHEA Grapalat" w:hAnsi="GHEA Grapalat" w:cs="Sylfaen"/>
          <w:i/>
          <w:sz w:val="20"/>
          <w:szCs w:val="20"/>
          <w:lang w:val="af-ZA"/>
        </w:rPr>
        <w:t>24</w:t>
      </w:r>
      <w:r w:rsidRPr="00064ADD">
        <w:rPr>
          <w:rFonts w:ascii="GHEA Grapalat" w:hAnsi="GHEA Grapalat" w:cs="Sylfaen"/>
          <w:i/>
          <w:sz w:val="20"/>
          <w:szCs w:val="20"/>
        </w:rPr>
        <w:t>թ</w:t>
      </w:r>
      <w:r w:rsidRPr="00064ADD">
        <w:rPr>
          <w:rFonts w:ascii="GHEA Grapalat" w:hAnsi="GHEA Grapalat" w:cs="Times Armenian"/>
          <w:i/>
          <w:sz w:val="20"/>
          <w:szCs w:val="20"/>
          <w:lang w:val="af-ZA"/>
        </w:rPr>
        <w:t xml:space="preserve">. </w:t>
      </w:r>
      <w:r w:rsidR="009A320F">
        <w:rPr>
          <w:rFonts w:ascii="GHEA Grapalat" w:hAnsi="GHEA Grapalat" w:cs="Times Armenian"/>
          <w:i/>
          <w:sz w:val="20"/>
          <w:szCs w:val="20"/>
        </w:rPr>
        <w:t>Նոյեմբերի</w:t>
      </w:r>
      <w:r w:rsidR="009A320F" w:rsidRPr="00234F7D">
        <w:rPr>
          <w:rFonts w:ascii="GHEA Grapalat" w:hAnsi="GHEA Grapalat" w:cs="Times Armenian"/>
          <w:i/>
          <w:sz w:val="20"/>
          <w:szCs w:val="20"/>
          <w:lang w:val="af-ZA"/>
        </w:rPr>
        <w:t xml:space="preserve"> </w:t>
      </w:r>
      <w:r w:rsidR="009A320F">
        <w:rPr>
          <w:rFonts w:ascii="GHEA Grapalat" w:hAnsi="GHEA Grapalat" w:cs="Times Armenian"/>
          <w:i/>
          <w:sz w:val="20"/>
          <w:szCs w:val="20"/>
          <w:lang w:val="af-ZA"/>
        </w:rPr>
        <w:t>15</w:t>
      </w:r>
      <w:r>
        <w:rPr>
          <w:rFonts w:ascii="GHEA Grapalat" w:hAnsi="GHEA Grapalat" w:cs="Times Armenian"/>
          <w:i/>
          <w:sz w:val="20"/>
          <w:szCs w:val="20"/>
          <w:lang w:val="af-ZA"/>
        </w:rPr>
        <w:t>-ի</w:t>
      </w:r>
      <w:r w:rsidRPr="00064ADD">
        <w:rPr>
          <w:rFonts w:ascii="GHEA Grapalat" w:hAnsi="GHEA Grapalat" w:cs="Times Armenian"/>
          <w:i/>
          <w:sz w:val="20"/>
          <w:szCs w:val="20"/>
          <w:lang w:val="af-ZA"/>
        </w:rPr>
        <w:t xml:space="preserve"> </w:t>
      </w:r>
      <w:r w:rsidRPr="00064ADD">
        <w:rPr>
          <w:rFonts w:ascii="GHEA Grapalat" w:hAnsi="GHEA Grapalat" w:cs="Times Armenian"/>
          <w:i/>
          <w:sz w:val="20"/>
          <w:szCs w:val="20"/>
          <w:vertAlign w:val="subscript"/>
          <w:lang w:val="af-ZA"/>
        </w:rPr>
        <w:t xml:space="preserve"> </w:t>
      </w:r>
      <w:r w:rsidRPr="00064ADD">
        <w:rPr>
          <w:rFonts w:ascii="GHEA Grapalat" w:hAnsi="GHEA Grapalat" w:cs="Times Armenian"/>
          <w:i/>
          <w:sz w:val="20"/>
          <w:szCs w:val="20"/>
          <w:lang w:val="af-ZA"/>
        </w:rPr>
        <w:t xml:space="preserve">N </w:t>
      </w:r>
      <w:r>
        <w:rPr>
          <w:rFonts w:ascii="GHEA Grapalat" w:hAnsi="GHEA Grapalat" w:cs="Times Armenian"/>
          <w:i/>
          <w:sz w:val="20"/>
          <w:szCs w:val="20"/>
          <w:u w:val="single"/>
          <w:lang w:val="af-ZA"/>
        </w:rPr>
        <w:t xml:space="preserve">1 </w:t>
      </w:r>
      <w:r w:rsidRPr="00064ADD">
        <w:rPr>
          <w:rFonts w:ascii="GHEA Grapalat" w:hAnsi="GHEA Grapalat" w:cs="Sylfaen"/>
          <w:i/>
          <w:sz w:val="20"/>
          <w:szCs w:val="20"/>
        </w:rPr>
        <w:t>որոշմամբ</w:t>
      </w:r>
    </w:p>
    <w:p w14:paraId="0426EE04" w14:textId="77777777" w:rsidR="003B6FAE" w:rsidRPr="00064ADD" w:rsidRDefault="003B6FAE" w:rsidP="003B6FAE">
      <w:pPr>
        <w:pStyle w:val="BodyText"/>
        <w:ind w:right="-7" w:firstLine="567"/>
        <w:jc w:val="center"/>
        <w:rPr>
          <w:rFonts w:ascii="GHEA Grapalat" w:hAnsi="GHEA Grapalat"/>
          <w:lang w:val="af-ZA"/>
        </w:rPr>
      </w:pPr>
    </w:p>
    <w:p w14:paraId="6485D057" w14:textId="77777777" w:rsidR="003B6FAE" w:rsidRPr="00064ADD" w:rsidRDefault="003B6FAE" w:rsidP="003B6FAE">
      <w:pPr>
        <w:pStyle w:val="BodyText"/>
        <w:ind w:right="-7" w:firstLine="567"/>
        <w:jc w:val="center"/>
        <w:rPr>
          <w:rFonts w:ascii="GHEA Grapalat" w:hAnsi="GHEA Grapalat"/>
          <w:lang w:val="af-ZA"/>
        </w:rPr>
      </w:pPr>
    </w:p>
    <w:p w14:paraId="7C967EFB" w14:textId="77777777" w:rsidR="003B6FAE" w:rsidRPr="00064ADD" w:rsidRDefault="003B6FAE" w:rsidP="003B6FAE">
      <w:pPr>
        <w:pStyle w:val="BodyText"/>
        <w:ind w:right="-7" w:firstLine="567"/>
        <w:jc w:val="center"/>
        <w:rPr>
          <w:rFonts w:ascii="GHEA Grapalat" w:hAnsi="GHEA Grapalat"/>
          <w:lang w:val="af-ZA"/>
        </w:rPr>
      </w:pPr>
    </w:p>
    <w:p w14:paraId="34925A2C" w14:textId="77777777" w:rsidR="003B6FAE" w:rsidRPr="00064ADD" w:rsidRDefault="003B6FAE" w:rsidP="003B6FAE">
      <w:pPr>
        <w:pStyle w:val="BodyText"/>
        <w:ind w:right="-7" w:firstLine="567"/>
        <w:jc w:val="center"/>
        <w:rPr>
          <w:rFonts w:ascii="GHEA Grapalat" w:hAnsi="GHEA Grapalat"/>
          <w:lang w:val="af-ZA"/>
        </w:rPr>
      </w:pPr>
    </w:p>
    <w:p w14:paraId="6D9A0E8B" w14:textId="77777777" w:rsidR="003B6FAE" w:rsidRPr="00064ADD" w:rsidRDefault="003B6FAE" w:rsidP="003B6FAE">
      <w:pPr>
        <w:pStyle w:val="BodyText"/>
        <w:ind w:right="-7" w:firstLine="567"/>
        <w:jc w:val="center"/>
        <w:rPr>
          <w:rFonts w:ascii="GHEA Grapalat" w:hAnsi="GHEA Grapalat"/>
          <w:lang w:val="af-ZA"/>
        </w:rPr>
      </w:pPr>
    </w:p>
    <w:p w14:paraId="4A2CCC0D" w14:textId="77777777" w:rsidR="003B6FAE" w:rsidRPr="00467015" w:rsidRDefault="003B6FAE" w:rsidP="003B6FAE">
      <w:pPr>
        <w:pStyle w:val="BodyText"/>
        <w:tabs>
          <w:tab w:val="left" w:pos="5968"/>
        </w:tabs>
        <w:ind w:right="-7" w:firstLine="567"/>
        <w:jc w:val="center"/>
        <w:rPr>
          <w:rFonts w:ascii="GHEA Grapalat" w:hAnsi="GHEA Grapalat" w:cs="Times Armenian"/>
          <w:b/>
          <w:lang w:val="af-ZA"/>
        </w:rPr>
      </w:pPr>
      <w:r w:rsidRPr="00467015">
        <w:rPr>
          <w:rFonts w:ascii="GHEA Grapalat" w:hAnsi="GHEA Grapalat" w:cs="Times Armenian"/>
          <w:b/>
          <w:lang w:val="af-ZA"/>
        </w:rPr>
        <w:t>&lt;&lt;ՀԱՅԱՍՏԱՆԻ ԱԶԳԱՅԻՆ ՖԻԼՀԱՐՄՈՆԻԿ ՆՎԱԳԱԽՈՒՄԲ&gt;&gt; ՊՈԱԿ</w:t>
      </w:r>
    </w:p>
    <w:p w14:paraId="339CFBBF" w14:textId="77777777" w:rsidR="003B6FAE" w:rsidRDefault="003B6FAE" w:rsidP="003B6FAE">
      <w:pPr>
        <w:pStyle w:val="BodyText"/>
        <w:tabs>
          <w:tab w:val="left" w:pos="5968"/>
        </w:tabs>
        <w:ind w:right="-7" w:firstLine="567"/>
        <w:rPr>
          <w:rFonts w:ascii="GHEA Grapalat" w:hAnsi="GHEA Grapalat"/>
          <w:lang w:val="af-ZA"/>
        </w:rPr>
      </w:pPr>
      <w:r>
        <w:rPr>
          <w:rFonts w:ascii="GHEA Grapalat" w:hAnsi="GHEA Grapalat"/>
          <w:lang w:val="af-ZA"/>
        </w:rPr>
        <w:tab/>
      </w:r>
    </w:p>
    <w:p w14:paraId="28728CE1" w14:textId="77777777" w:rsidR="003B6FAE" w:rsidRDefault="003B6FAE" w:rsidP="003B6FAE">
      <w:pPr>
        <w:pStyle w:val="BodyText"/>
        <w:ind w:right="-7" w:firstLine="567"/>
        <w:jc w:val="center"/>
        <w:rPr>
          <w:rFonts w:ascii="GHEA Grapalat" w:hAnsi="GHEA Grapalat"/>
          <w:lang w:val="af-ZA"/>
        </w:rPr>
      </w:pPr>
    </w:p>
    <w:p w14:paraId="4D9359F2" w14:textId="77777777" w:rsidR="003B6FAE" w:rsidRDefault="003B6FAE" w:rsidP="003B6FAE">
      <w:pPr>
        <w:pStyle w:val="BodyText"/>
        <w:ind w:right="-7" w:firstLine="567"/>
        <w:jc w:val="center"/>
        <w:rPr>
          <w:rFonts w:ascii="GHEA Grapalat" w:hAnsi="GHEA Grapalat"/>
          <w:lang w:val="af-ZA"/>
        </w:rPr>
      </w:pPr>
    </w:p>
    <w:p w14:paraId="28EE7A53" w14:textId="77777777" w:rsidR="003B6FAE" w:rsidRDefault="003B6FAE" w:rsidP="003B6FAE">
      <w:pPr>
        <w:pStyle w:val="BodyText"/>
        <w:ind w:right="-7" w:firstLine="567"/>
        <w:jc w:val="center"/>
        <w:rPr>
          <w:rFonts w:ascii="GHEA Grapalat" w:hAnsi="GHEA Grapalat"/>
          <w:lang w:val="af-ZA"/>
        </w:rPr>
      </w:pPr>
    </w:p>
    <w:p w14:paraId="5FD77AB9" w14:textId="77777777" w:rsidR="003B6FAE" w:rsidRDefault="003B6FAE" w:rsidP="003B6FAE">
      <w:pPr>
        <w:pStyle w:val="BodyText"/>
        <w:ind w:right="-7" w:firstLine="567"/>
        <w:jc w:val="center"/>
        <w:rPr>
          <w:rFonts w:ascii="GHEA Grapalat" w:hAnsi="GHEA Grapalat"/>
          <w:lang w:val="af-ZA"/>
        </w:rPr>
      </w:pPr>
    </w:p>
    <w:p w14:paraId="688BEA5D" w14:textId="77777777" w:rsidR="003B6FAE" w:rsidRDefault="003B6FAE" w:rsidP="003B6FAE">
      <w:pPr>
        <w:pStyle w:val="BodyText"/>
        <w:ind w:right="-7" w:firstLine="567"/>
        <w:jc w:val="center"/>
        <w:rPr>
          <w:rFonts w:ascii="GHEA Grapalat" w:hAnsi="GHEA Grapalat" w:cs="Sylfaen"/>
          <w:lang w:val="af-ZA"/>
        </w:rPr>
      </w:pPr>
      <w:r>
        <w:rPr>
          <w:rFonts w:ascii="GHEA Grapalat" w:hAnsi="GHEA Grapalat" w:cs="Sylfaen"/>
        </w:rPr>
        <w:t>Հ</w:t>
      </w:r>
      <w:r>
        <w:rPr>
          <w:rFonts w:ascii="GHEA Grapalat" w:hAnsi="GHEA Grapalat" w:cs="Times Armenian"/>
          <w:lang w:val="af-ZA"/>
        </w:rPr>
        <w:t xml:space="preserve"> </w:t>
      </w:r>
      <w:r>
        <w:rPr>
          <w:rFonts w:ascii="GHEA Grapalat" w:hAnsi="GHEA Grapalat" w:cs="Sylfaen"/>
        </w:rPr>
        <w:t>Ր</w:t>
      </w:r>
      <w:r>
        <w:rPr>
          <w:rFonts w:ascii="GHEA Grapalat" w:hAnsi="GHEA Grapalat" w:cs="Times Armenian"/>
          <w:lang w:val="af-ZA"/>
        </w:rPr>
        <w:t xml:space="preserve"> </w:t>
      </w:r>
      <w:r>
        <w:rPr>
          <w:rFonts w:ascii="GHEA Grapalat" w:hAnsi="GHEA Grapalat" w:cs="Sylfaen"/>
        </w:rPr>
        <w:t>Ա</w:t>
      </w:r>
      <w:r>
        <w:rPr>
          <w:rFonts w:ascii="GHEA Grapalat" w:hAnsi="GHEA Grapalat" w:cs="Times Armenian"/>
          <w:lang w:val="af-ZA"/>
        </w:rPr>
        <w:t xml:space="preserve"> </w:t>
      </w:r>
      <w:r>
        <w:rPr>
          <w:rFonts w:ascii="GHEA Grapalat" w:hAnsi="GHEA Grapalat" w:cs="Sylfaen"/>
        </w:rPr>
        <w:t>Վ</w:t>
      </w:r>
      <w:r>
        <w:rPr>
          <w:rFonts w:ascii="GHEA Grapalat" w:hAnsi="GHEA Grapalat" w:cs="Times Armenian"/>
          <w:lang w:val="af-ZA"/>
        </w:rPr>
        <w:t xml:space="preserve"> </w:t>
      </w:r>
      <w:r>
        <w:rPr>
          <w:rFonts w:ascii="GHEA Grapalat" w:hAnsi="GHEA Grapalat" w:cs="Sylfaen"/>
        </w:rPr>
        <w:t>Ե</w:t>
      </w:r>
      <w:r>
        <w:rPr>
          <w:rFonts w:ascii="GHEA Grapalat" w:hAnsi="GHEA Grapalat" w:cs="Times Armenian"/>
          <w:lang w:val="af-ZA"/>
        </w:rPr>
        <w:t xml:space="preserve"> </w:t>
      </w:r>
      <w:r>
        <w:rPr>
          <w:rFonts w:ascii="GHEA Grapalat" w:hAnsi="GHEA Grapalat" w:cs="Sylfaen"/>
        </w:rPr>
        <w:t>Ր</w:t>
      </w:r>
    </w:p>
    <w:p w14:paraId="5AAAE5D9" w14:textId="77777777" w:rsidR="003B6FAE" w:rsidRDefault="003B6FAE" w:rsidP="003B6FAE">
      <w:pPr>
        <w:pStyle w:val="BodyText"/>
        <w:ind w:right="-7" w:firstLine="567"/>
        <w:jc w:val="center"/>
        <w:rPr>
          <w:rFonts w:ascii="GHEA Grapalat" w:hAnsi="GHEA Grapalat" w:cs="Sylfaen"/>
          <w:lang w:val="af-ZA"/>
        </w:rPr>
      </w:pPr>
    </w:p>
    <w:p w14:paraId="69409D88" w14:textId="77777777" w:rsidR="003B6FAE" w:rsidRDefault="003B6FAE" w:rsidP="003B6FAE">
      <w:pPr>
        <w:pStyle w:val="BodyText"/>
        <w:ind w:right="-7" w:firstLine="567"/>
        <w:jc w:val="center"/>
        <w:rPr>
          <w:rFonts w:ascii="GHEA Grapalat" w:hAnsi="GHEA Grapalat" w:cs="Sylfaen"/>
          <w:lang w:val="af-ZA"/>
        </w:rPr>
      </w:pPr>
    </w:p>
    <w:p w14:paraId="689F5245" w14:textId="65FE3518" w:rsidR="00096865" w:rsidRPr="00E6597C" w:rsidRDefault="00152C34" w:rsidP="003B6FAE">
      <w:pPr>
        <w:pStyle w:val="BodyText"/>
        <w:ind w:right="-7"/>
        <w:jc w:val="center"/>
        <w:rPr>
          <w:rFonts w:ascii="GHEA Grapalat" w:hAnsi="GHEA Grapalat"/>
          <w:szCs w:val="22"/>
          <w:lang w:val="af-ZA"/>
        </w:rPr>
      </w:pPr>
      <w:r w:rsidRPr="00152C34">
        <w:rPr>
          <w:rFonts w:ascii="GHEA Grapalat" w:hAnsi="GHEA Grapalat" w:cs="Times Armenian"/>
          <w:lang w:val="hy-AM"/>
        </w:rPr>
        <w:t>«</w:t>
      </w:r>
      <w:r w:rsidR="003B6FAE">
        <w:rPr>
          <w:rFonts w:ascii="GHEA Grapalat" w:hAnsi="GHEA Grapalat" w:cs="Times Armenian"/>
          <w:lang w:val="hy-AM"/>
        </w:rPr>
        <w:t>ՀԱՅԱՍՏԱՆԻ ԱԶԳԱՅԻՆ ՖԻԼՀԱՐՄՈՆԻԿ ՆՎԱԳԱԽՈՒՄԲ</w:t>
      </w:r>
      <w:r w:rsidRPr="00152C34">
        <w:rPr>
          <w:rFonts w:ascii="GHEA Grapalat" w:hAnsi="GHEA Grapalat" w:cs="Times Armenian"/>
          <w:lang w:val="hy-AM"/>
        </w:rPr>
        <w:t>»</w:t>
      </w:r>
      <w:r w:rsidR="003B6FAE">
        <w:rPr>
          <w:rFonts w:ascii="GHEA Grapalat" w:hAnsi="GHEA Grapalat" w:cs="Times Armenian"/>
          <w:lang w:val="hy-AM"/>
        </w:rPr>
        <w:t xml:space="preserve"> ՊՈԱԿ-Ի ԿԱՐԻՔՆԵՐԻ ՀԱՄԱՐ </w:t>
      </w:r>
      <w:r w:rsidRPr="00152C34">
        <w:rPr>
          <w:rFonts w:ascii="GHEA Grapalat" w:hAnsi="GHEA Grapalat" w:cs="Times Armenian"/>
          <w:lang w:val="hy-AM"/>
        </w:rPr>
        <w:t>«</w:t>
      </w:r>
      <w:r w:rsidR="00F90F86">
        <w:rPr>
          <w:rFonts w:ascii="GHEA Grapalat" w:hAnsi="GHEA Grapalat" w:cs="Times Armenian"/>
        </w:rPr>
        <w:t>ՎԵՐԱՆՈՐՈԳՄԱՆ</w:t>
      </w:r>
      <w:r w:rsidR="00F90F86" w:rsidRPr="00F90F86">
        <w:rPr>
          <w:rFonts w:ascii="GHEA Grapalat" w:hAnsi="GHEA Grapalat" w:cs="Times Armenian"/>
          <w:lang w:val="af-ZA"/>
        </w:rPr>
        <w:t xml:space="preserve"> </w:t>
      </w:r>
      <w:r w:rsidR="00F90F86">
        <w:rPr>
          <w:rFonts w:ascii="GHEA Grapalat" w:hAnsi="GHEA Grapalat" w:cs="Times Armenian"/>
        </w:rPr>
        <w:t>ԱՇԽԱՏԱՆՔՆԵՐ</w:t>
      </w:r>
      <w:r w:rsidR="003B6FAE" w:rsidRPr="001F7FE8">
        <w:rPr>
          <w:rFonts w:ascii="GHEA Grapalat" w:hAnsi="GHEA Grapalat" w:cs="Times Armenian"/>
          <w:lang w:val="hy-AM"/>
        </w:rPr>
        <w:t>Ի</w:t>
      </w:r>
      <w:r w:rsidRPr="00152C34">
        <w:rPr>
          <w:rFonts w:ascii="GHEA Grapalat" w:hAnsi="GHEA Grapalat" w:cs="Times Armenian"/>
          <w:lang w:val="hy-AM"/>
        </w:rPr>
        <w:t>»</w:t>
      </w:r>
      <w:r w:rsidR="003B6FAE">
        <w:rPr>
          <w:rFonts w:ascii="GHEA Grapalat" w:hAnsi="GHEA Grapalat" w:cs="Times Armenian"/>
          <w:lang w:val="hy-AM"/>
        </w:rPr>
        <w:t xml:space="preserve"> ՁԵՌՔԲԵՐՄԱՆ ՆՊԱՏԱԿՈՎ ՀԱՅՏԱՐԱՐՎԱԾ </w:t>
      </w:r>
      <w:r w:rsidR="003B6FAE" w:rsidRPr="003B6FAE">
        <w:rPr>
          <w:rFonts w:ascii="GHEA Grapalat" w:hAnsi="GHEA Grapalat" w:cs="Times Armenian"/>
          <w:lang w:val="hy-AM"/>
        </w:rPr>
        <w:t>ԲԱՑ ՄՐՑՈՒՅԹԻՆ</w:t>
      </w:r>
    </w:p>
    <w:p w14:paraId="432419C7" w14:textId="77777777" w:rsidR="00096865" w:rsidRPr="00E6597C" w:rsidRDefault="00096865" w:rsidP="00EF3662">
      <w:pPr>
        <w:pStyle w:val="BodyText"/>
        <w:ind w:right="-7"/>
        <w:jc w:val="center"/>
        <w:rPr>
          <w:rFonts w:ascii="GHEA Grapalat" w:hAnsi="GHEA Grapalat"/>
          <w:szCs w:val="22"/>
          <w:lang w:val="af-ZA"/>
        </w:rPr>
      </w:pPr>
    </w:p>
    <w:p w14:paraId="5AFDB2AB" w14:textId="77777777" w:rsidR="00096865" w:rsidRPr="00E6597C" w:rsidRDefault="00096865" w:rsidP="00EF3662">
      <w:pPr>
        <w:pStyle w:val="BodyText"/>
        <w:ind w:right="-7" w:firstLine="567"/>
        <w:jc w:val="center"/>
        <w:rPr>
          <w:rFonts w:ascii="GHEA Grapalat" w:hAnsi="GHEA Grapalat"/>
          <w:lang w:val="af-ZA"/>
        </w:rPr>
      </w:pPr>
    </w:p>
    <w:p w14:paraId="51BC3FFC" w14:textId="77777777" w:rsidR="00096865" w:rsidRPr="00E6597C" w:rsidRDefault="00096865" w:rsidP="00EF3662">
      <w:pPr>
        <w:pStyle w:val="BodyText"/>
        <w:ind w:right="-7" w:firstLine="567"/>
        <w:jc w:val="center"/>
        <w:rPr>
          <w:rFonts w:ascii="GHEA Grapalat" w:hAnsi="GHEA Grapalat"/>
          <w:lang w:val="af-ZA"/>
        </w:rPr>
      </w:pPr>
    </w:p>
    <w:p w14:paraId="3DEF75AC" w14:textId="77777777" w:rsidR="00096865" w:rsidRPr="00E6597C" w:rsidRDefault="00096865" w:rsidP="00EF3662">
      <w:pPr>
        <w:pStyle w:val="BodyText"/>
        <w:ind w:right="-7" w:firstLine="567"/>
        <w:jc w:val="center"/>
        <w:rPr>
          <w:rFonts w:ascii="GHEA Grapalat" w:hAnsi="GHEA Grapalat"/>
          <w:lang w:val="af-ZA"/>
        </w:rPr>
      </w:pPr>
    </w:p>
    <w:p w14:paraId="26821A22" w14:textId="77777777" w:rsidR="00096865" w:rsidRPr="00E6597C" w:rsidRDefault="00096865" w:rsidP="00EF3662">
      <w:pPr>
        <w:pStyle w:val="BodyText"/>
        <w:ind w:right="-7" w:firstLine="567"/>
        <w:jc w:val="center"/>
        <w:rPr>
          <w:rFonts w:ascii="GHEA Grapalat" w:hAnsi="GHEA Grapalat"/>
          <w:lang w:val="af-ZA"/>
        </w:rPr>
      </w:pPr>
    </w:p>
    <w:p w14:paraId="68314B3D" w14:textId="77777777" w:rsidR="00096865" w:rsidRPr="00E6597C" w:rsidRDefault="00096865" w:rsidP="00EF3662">
      <w:pPr>
        <w:pStyle w:val="BodyText"/>
        <w:ind w:right="-7" w:firstLine="567"/>
        <w:jc w:val="center"/>
        <w:rPr>
          <w:rFonts w:ascii="GHEA Grapalat" w:hAnsi="GHEA Grapalat"/>
          <w:lang w:val="af-ZA"/>
        </w:rPr>
      </w:pPr>
    </w:p>
    <w:p w14:paraId="4620488A" w14:textId="77777777" w:rsidR="00096865" w:rsidRPr="00E6597C" w:rsidRDefault="00096865" w:rsidP="00EF3662">
      <w:pPr>
        <w:pStyle w:val="BodyText"/>
        <w:ind w:right="-7" w:firstLine="567"/>
        <w:jc w:val="center"/>
        <w:rPr>
          <w:rFonts w:ascii="GHEA Grapalat" w:hAnsi="GHEA Grapalat"/>
          <w:lang w:val="af-ZA"/>
        </w:rPr>
      </w:pPr>
    </w:p>
    <w:p w14:paraId="5F8BA6C1" w14:textId="77777777" w:rsidR="00096865" w:rsidRPr="00E6597C" w:rsidRDefault="00096865" w:rsidP="00EF3662">
      <w:pPr>
        <w:pStyle w:val="BodyText"/>
        <w:ind w:right="-7" w:firstLine="567"/>
        <w:jc w:val="center"/>
        <w:rPr>
          <w:rFonts w:ascii="GHEA Grapalat" w:hAnsi="GHEA Grapalat"/>
          <w:lang w:val="af-ZA"/>
        </w:rPr>
      </w:pPr>
    </w:p>
    <w:p w14:paraId="0B89250A" w14:textId="77777777" w:rsidR="00096865" w:rsidRPr="00E6597C" w:rsidRDefault="00096865" w:rsidP="00EF3662">
      <w:pPr>
        <w:pStyle w:val="BodyText"/>
        <w:ind w:right="-7" w:firstLine="567"/>
        <w:jc w:val="center"/>
        <w:rPr>
          <w:rFonts w:ascii="GHEA Grapalat" w:hAnsi="GHEA Grapalat"/>
          <w:lang w:val="af-ZA"/>
        </w:rPr>
      </w:pPr>
    </w:p>
    <w:p w14:paraId="275EABD4" w14:textId="77777777" w:rsidR="002B32D6" w:rsidRPr="00E6597C" w:rsidRDefault="002B32D6" w:rsidP="00EF3662">
      <w:pPr>
        <w:pStyle w:val="BodyText"/>
        <w:ind w:right="-7" w:firstLine="567"/>
        <w:jc w:val="center"/>
        <w:rPr>
          <w:rFonts w:ascii="GHEA Grapalat" w:hAnsi="GHEA Grapalat"/>
          <w:lang w:val="af-ZA"/>
        </w:rPr>
      </w:pPr>
    </w:p>
    <w:p w14:paraId="75F2AA85" w14:textId="77777777" w:rsidR="00096865" w:rsidRPr="00E6597C" w:rsidRDefault="00096865" w:rsidP="00EF3662">
      <w:pPr>
        <w:pStyle w:val="BodyText"/>
        <w:ind w:right="-7" w:firstLine="567"/>
        <w:jc w:val="center"/>
        <w:rPr>
          <w:rFonts w:ascii="GHEA Grapalat" w:hAnsi="GHEA Grapalat"/>
          <w:lang w:val="af-ZA"/>
        </w:rPr>
      </w:pPr>
    </w:p>
    <w:p w14:paraId="7984AD98" w14:textId="77777777" w:rsidR="00CE0D95" w:rsidRPr="00E6597C" w:rsidRDefault="00CE0D95" w:rsidP="00EF3662">
      <w:pPr>
        <w:pStyle w:val="BodyText"/>
        <w:ind w:right="-7" w:firstLine="567"/>
        <w:jc w:val="center"/>
        <w:rPr>
          <w:rFonts w:ascii="GHEA Grapalat" w:hAnsi="GHEA Grapalat"/>
          <w:lang w:val="af-ZA"/>
        </w:rPr>
      </w:pPr>
    </w:p>
    <w:p w14:paraId="72049507" w14:textId="77777777" w:rsidR="00CE0D95" w:rsidRPr="00E6597C" w:rsidRDefault="00CE0D95" w:rsidP="00EF3662">
      <w:pPr>
        <w:pStyle w:val="BodyText"/>
        <w:ind w:right="-7" w:firstLine="567"/>
        <w:jc w:val="center"/>
        <w:rPr>
          <w:rFonts w:ascii="GHEA Grapalat" w:hAnsi="GHEA Grapalat"/>
          <w:lang w:val="af-ZA"/>
        </w:rPr>
      </w:pPr>
    </w:p>
    <w:p w14:paraId="34D634A4" w14:textId="77777777" w:rsidR="00CE0D95" w:rsidRPr="00E6597C" w:rsidRDefault="00CE0D95" w:rsidP="00EF3662">
      <w:pPr>
        <w:pStyle w:val="BodyText"/>
        <w:ind w:right="-7" w:firstLine="567"/>
        <w:jc w:val="center"/>
        <w:rPr>
          <w:rFonts w:ascii="GHEA Grapalat" w:hAnsi="GHEA Grapalat"/>
          <w:lang w:val="af-ZA"/>
        </w:rPr>
      </w:pPr>
    </w:p>
    <w:p w14:paraId="18AE3E3D" w14:textId="77777777" w:rsidR="00096865" w:rsidRPr="00E6597C" w:rsidRDefault="00096865" w:rsidP="00EF3662">
      <w:pPr>
        <w:pStyle w:val="BodyText"/>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00096865" w:rsidRPr="00E6597C">
        <w:rPr>
          <w:rFonts w:ascii="GHEA Grapalat" w:hAnsi="GHEA Grapalat" w:cs="Sylfaen"/>
          <w:i/>
          <w:sz w:val="22"/>
          <w:szCs w:val="22"/>
        </w:rPr>
        <w:lastRenderedPageBreak/>
        <w:t>Հարգելի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կազմելը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ներկայացնելը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խնդրում</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ենք</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մանրամասնորեն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ուսումնասիրել</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սույն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քանի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որ</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հրավերին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չհամապատասխանող</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ենթակա</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44484AC7" w14:textId="77777777" w:rsidR="00160AE4" w:rsidRPr="00E6597C" w:rsidRDefault="00160AE4" w:rsidP="00EF3662">
      <w:pPr>
        <w:ind w:firstLine="567"/>
        <w:jc w:val="center"/>
        <w:rPr>
          <w:rFonts w:ascii="GHEA Grapalat" w:hAnsi="GHEA Grapalat"/>
          <w:i/>
          <w:sz w:val="20"/>
          <w:lang w:val="af-ZA"/>
        </w:rPr>
      </w:pPr>
    </w:p>
    <w:p w14:paraId="3DB28EC0" w14:textId="46E450F0" w:rsidR="00096865" w:rsidRPr="003B6FAE" w:rsidRDefault="003B6FAE" w:rsidP="003B6FAE">
      <w:pPr>
        <w:ind w:firstLine="567"/>
        <w:jc w:val="center"/>
        <w:rPr>
          <w:rFonts w:ascii="GHEA Grapalat" w:hAnsi="GHEA Grapalat"/>
          <w:sz w:val="20"/>
          <w:lang w:val="af-ZA"/>
        </w:rPr>
      </w:pPr>
      <w:r>
        <w:rPr>
          <w:rFonts w:ascii="GHEA Grapalat" w:hAnsi="GHEA Grapalat"/>
          <w:b/>
          <w:sz w:val="20"/>
          <w:lang w:val="af-ZA"/>
        </w:rPr>
        <w:t>&lt;&lt;ՀԱՅԱՍՏԱՆԻ ԱԶԳԱՅԻՆ ՖԻԼՀԱՐՄՈՆԻԿ ՆՎԱԳԱԽՈՒՄԲ&gt;&gt;</w:t>
      </w:r>
      <w:r w:rsidR="00160AE4" w:rsidRPr="00E6597C">
        <w:rPr>
          <w:rFonts w:ascii="GHEA Grapalat" w:hAnsi="GHEA Grapalat"/>
          <w:sz w:val="20"/>
          <w:lang w:val="af-ZA"/>
        </w:rPr>
        <w:t xml:space="preserve"> </w:t>
      </w:r>
      <w:r w:rsidR="00160AE4" w:rsidRPr="00E6597C">
        <w:rPr>
          <w:rFonts w:ascii="GHEA Grapalat" w:hAnsi="GHEA Grapalat"/>
          <w:b/>
          <w:sz w:val="20"/>
          <w:lang w:val="af-ZA"/>
        </w:rPr>
        <w:t>ԿԱՐԻՔՆԵՐԻ ՀԱՄԱՐ</w:t>
      </w:r>
      <w:r w:rsidR="00160AE4" w:rsidRPr="00E6597C">
        <w:rPr>
          <w:rFonts w:ascii="GHEA Grapalat" w:hAnsi="GHEA Grapalat"/>
          <w:sz w:val="20"/>
          <w:lang w:val="af-ZA"/>
        </w:rPr>
        <w:t xml:space="preserve"> </w:t>
      </w:r>
      <w:r w:rsidR="00F90F86">
        <w:rPr>
          <w:rFonts w:ascii="GHEA Grapalat" w:hAnsi="GHEA Grapalat"/>
          <w:b/>
          <w:sz w:val="20"/>
          <w:lang w:val="af-ZA"/>
        </w:rPr>
        <w:t>ՎԵՐԱՆՈՐՈԳՄԱՆ ԱՇԽԱՏԱՆՔՆԵՐ</w:t>
      </w:r>
      <w:r w:rsidRPr="001F7FE8">
        <w:rPr>
          <w:rFonts w:ascii="GHEA Grapalat" w:hAnsi="GHEA Grapalat"/>
          <w:b/>
          <w:sz w:val="20"/>
          <w:lang w:val="af-ZA"/>
        </w:rPr>
        <w:t>Ի</w:t>
      </w:r>
      <w:r>
        <w:rPr>
          <w:rFonts w:ascii="GHEA Grapalat" w:hAnsi="GHEA Grapalat"/>
          <w:sz w:val="20"/>
          <w:lang w:val="af-ZA"/>
        </w:rPr>
        <w:t xml:space="preserve"> </w:t>
      </w:r>
      <w:r w:rsidR="00160AE4" w:rsidRPr="00E6597C">
        <w:rPr>
          <w:rFonts w:ascii="GHEA Grapalat" w:hAnsi="GHEA Grapalat"/>
          <w:b/>
          <w:sz w:val="20"/>
          <w:lang w:val="af-ZA"/>
        </w:rPr>
        <w:t>ՁԵՌՔԲԵՐՄԱՆ ՆՊԱՏԱԿՈՎ ՀԱՅՏԱՐԱՐՎԱԾ ԲԱՑ ՄՐՑՈՒՅԹԻ 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5C368B9A"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ապահովումը</w:t>
      </w:r>
      <w:r w:rsidR="00340083" w:rsidRPr="00E6597C">
        <w:rPr>
          <w:rStyle w:val="FootnoteReference"/>
          <w:rFonts w:ascii="GHEA Grapalat" w:hAnsi="GHEA Grapalat" w:cs="Sylfaen"/>
          <w:sz w:val="20"/>
        </w:rPr>
        <w:footnoteReference w:id="2"/>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77777777" w:rsidR="00096865" w:rsidRPr="00E6597C" w:rsidRDefault="00096865" w:rsidP="00EF3662">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Pr="00E6597C">
        <w:rPr>
          <w:rFonts w:ascii="GHEA Grapalat" w:hAnsi="GHEA Grapalat" w:cs="Sylfaen"/>
          <w:b/>
          <w:sz w:val="20"/>
        </w:rPr>
        <w:t>ԲԱՑ</w:t>
      </w:r>
      <w:r w:rsidRPr="00E6597C">
        <w:rPr>
          <w:rFonts w:ascii="GHEA Grapalat" w:hAnsi="GHEA Grapalat" w:cs="Times Armenian"/>
          <w:b/>
          <w:sz w:val="20"/>
          <w:lang w:val="af-ZA"/>
        </w:rPr>
        <w:t xml:space="preserve"> </w:t>
      </w:r>
      <w:r w:rsidR="004E1503" w:rsidRPr="00E6597C">
        <w:rPr>
          <w:rFonts w:ascii="GHEA Grapalat" w:hAnsi="GHEA Grapalat" w:cs="Sylfaen"/>
          <w:b/>
          <w:sz w:val="20"/>
        </w:rPr>
        <w:t>ՄՐՑՈՒՅԹ</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1EABF947"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00255054">
        <w:rPr>
          <w:rFonts w:ascii="GHEA Grapalat" w:hAnsi="GHEA Grapalat" w:cs="Sylfaen"/>
          <w:sz w:val="20"/>
        </w:rPr>
        <w:t>ՀԱՖՆ</w:t>
      </w:r>
      <w:r w:rsidR="00255054" w:rsidRPr="00255054">
        <w:rPr>
          <w:rFonts w:ascii="GHEA Grapalat" w:hAnsi="GHEA Grapalat" w:cs="Sylfaen"/>
          <w:sz w:val="20"/>
          <w:lang w:val="af-ZA"/>
        </w:rPr>
        <w:t>-</w:t>
      </w:r>
      <w:r w:rsidR="00255054">
        <w:rPr>
          <w:rFonts w:ascii="GHEA Grapalat" w:hAnsi="GHEA Grapalat" w:cs="Sylfaen"/>
          <w:sz w:val="20"/>
        </w:rPr>
        <w:t>ԲՄԱՇՁԲ</w:t>
      </w:r>
      <w:r w:rsidR="00255054" w:rsidRPr="00255054">
        <w:rPr>
          <w:rFonts w:ascii="GHEA Grapalat" w:hAnsi="GHEA Grapalat" w:cs="Sylfaen"/>
          <w:sz w:val="20"/>
          <w:lang w:val="af-ZA"/>
        </w:rPr>
        <w:t>-24/94</w:t>
      </w:r>
      <w:r w:rsidRPr="00E6597C">
        <w:rPr>
          <w:rFonts w:ascii="GHEA Grapalat" w:hAnsi="GHEA Grapalat" w:cs="Times Armenian"/>
          <w:sz w:val="20"/>
          <w:lang w:val="af-ZA"/>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Pr="00E6597C">
        <w:rPr>
          <w:rFonts w:ascii="GHEA Grapalat" w:hAnsi="GHEA Grapalat" w:cs="Sylfaen"/>
          <w:sz w:val="20"/>
        </w:rPr>
        <w:t>բաց</w:t>
      </w:r>
      <w:r w:rsidRPr="00E6597C">
        <w:rPr>
          <w:rFonts w:ascii="GHEA Grapalat" w:hAnsi="GHEA Grapalat" w:cs="Times Armenian"/>
          <w:sz w:val="20"/>
          <w:lang w:val="af-ZA"/>
        </w:rPr>
        <w:t xml:space="preserve"> </w:t>
      </w:r>
      <w:r w:rsidR="00955E87" w:rsidRPr="00E6597C">
        <w:rPr>
          <w:rFonts w:ascii="GHEA Grapalat" w:hAnsi="GHEA Grapalat" w:cs="Times Armenian"/>
          <w:sz w:val="20"/>
        </w:rPr>
        <w:t>մրցույթ</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004D5671" w:rsidRPr="00E6597C">
        <w:rPr>
          <w:rFonts w:ascii="GHEA Grapalat" w:hAnsi="GHEA Grapalat" w:cs="Times Armenian"/>
          <w:sz w:val="20"/>
          <w:lang w:val="af-ZA"/>
        </w:rPr>
        <w:t>։</w:t>
      </w:r>
    </w:p>
    <w:p w14:paraId="5C57C19C" w14:textId="202370B2"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EA2FBF">
        <w:rPr>
          <w:rFonts w:ascii="GHEA Grapalat" w:hAnsi="GHEA Grapalat" w:cs="Times Armenian"/>
          <w:sz w:val="20"/>
          <w:lang w:val="af-ZA"/>
        </w:rPr>
        <w:t>&lt;&lt;Հայաստանի ազգային ֆիլհարմոնիկ նվագախումբ&gt;&gt; ՊՈԱԿ-ի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6C7A0546" w14:textId="29E02757" w:rsidR="003E1421" w:rsidRPr="00E6597C" w:rsidRDefault="00A81DD5" w:rsidP="00EF3662">
      <w:pPr>
        <w:pStyle w:val="BodyTextIndent2"/>
        <w:spacing w:line="240" w:lineRule="auto"/>
        <w:ind w:firstLine="567"/>
        <w:rPr>
          <w:rFonts w:ascii="GHEA Grapalat" w:hAnsi="GHEA Grapalat"/>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EA2FBF">
        <w:rPr>
          <w:rFonts w:ascii="GHEA Grapalat" w:hAnsi="GHEA Grapalat" w:cs="Sylfaen"/>
        </w:rPr>
        <w:t>«</w:t>
      </w:r>
      <w:hyperlink r:id="rId10" w:history="1">
        <w:r w:rsidR="00EA2FBF">
          <w:rPr>
            <w:rStyle w:val="Hyperlink"/>
            <w:rFonts w:ascii="GHEA Grapalat" w:hAnsi="GHEA Grapalat" w:cs="Sylfaen"/>
          </w:rPr>
          <w:t>barghutyan@gmail.com</w:t>
        </w:r>
      </w:hyperlink>
      <w:r w:rsidR="00EA2FBF">
        <w:rPr>
          <w:rFonts w:ascii="GHEA Grapalat" w:hAnsi="GHEA Grapalat" w:cs="Sylfaen"/>
        </w:rPr>
        <w:t>»</w:t>
      </w: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
    <w:p w14:paraId="67C3BC53" w14:textId="77777777" w:rsidR="00096865" w:rsidRPr="00E6597C" w:rsidRDefault="00096865" w:rsidP="00EF3662">
      <w:pPr>
        <w:pStyle w:val="Heading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6DA1A009" w:rsidR="00096865" w:rsidRPr="00E6597C" w:rsidRDefault="00845AA5" w:rsidP="00EF3662">
      <w:pPr>
        <w:pStyle w:val="Heading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r w:rsidR="00096865" w:rsidRPr="00E6597C">
        <w:rPr>
          <w:rFonts w:ascii="GHEA Grapalat" w:hAnsi="GHEA Grapalat" w:cs="Sylfaen"/>
          <w:i w:val="0"/>
        </w:rPr>
        <w:t>Գնման</w:t>
      </w:r>
      <w:r w:rsidR="00096865" w:rsidRPr="00E6597C">
        <w:rPr>
          <w:rFonts w:ascii="GHEA Grapalat" w:hAnsi="GHEA Grapalat" w:cs="Sylfaen"/>
          <w:i w:val="0"/>
          <w:lang w:val="af-ZA"/>
        </w:rPr>
        <w:t xml:space="preserve"> </w:t>
      </w:r>
      <w:r w:rsidR="00096865" w:rsidRPr="00E6597C">
        <w:rPr>
          <w:rFonts w:ascii="GHEA Grapalat" w:hAnsi="GHEA Grapalat" w:cs="Sylfaen"/>
          <w:i w:val="0"/>
        </w:rPr>
        <w:t>առարկա</w:t>
      </w:r>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r w:rsidR="00096865" w:rsidRPr="00E6597C">
        <w:rPr>
          <w:rFonts w:ascii="GHEA Grapalat" w:hAnsi="GHEA Grapalat" w:cs="Sylfaen"/>
          <w:i w:val="0"/>
        </w:rPr>
        <w:t>հանդիսանում</w:t>
      </w:r>
      <w:r w:rsidR="00096865" w:rsidRPr="00E6597C">
        <w:rPr>
          <w:rFonts w:ascii="GHEA Grapalat" w:hAnsi="GHEA Grapalat" w:cs="Sylfaen"/>
          <w:i w:val="0"/>
          <w:lang w:val="af-ZA"/>
        </w:rPr>
        <w:t xml:space="preserve"> </w:t>
      </w:r>
      <w:r w:rsidR="00152C34" w:rsidRPr="00E6597C">
        <w:rPr>
          <w:rFonts w:ascii="GHEA Grapalat" w:hAnsi="GHEA Grapalat"/>
          <w:i w:val="0"/>
          <w:lang w:val="af-ZA"/>
        </w:rPr>
        <w:t>«</w:t>
      </w:r>
      <w:r w:rsidR="00EA2FBF">
        <w:rPr>
          <w:rFonts w:ascii="GHEA Grapalat" w:hAnsi="GHEA Grapalat" w:cs="Sylfaen"/>
          <w:i w:val="0"/>
        </w:rPr>
        <w:t>Հայաստանի ազգային ֆիլհարմոնիկ նվագախումբ</w:t>
      </w:r>
      <w:r w:rsidR="00152C34" w:rsidRPr="00E6597C">
        <w:rPr>
          <w:rFonts w:ascii="GHEA Grapalat" w:hAnsi="GHEA Grapalat"/>
          <w:i w:val="0"/>
          <w:lang w:val="af-ZA"/>
        </w:rPr>
        <w:t>»</w:t>
      </w:r>
      <w:r w:rsidR="00EA2FBF">
        <w:rPr>
          <w:rFonts w:ascii="GHEA Grapalat" w:hAnsi="GHEA Grapalat" w:cs="Sylfaen"/>
          <w:i w:val="0"/>
        </w:rPr>
        <w:t xml:space="preserve"> ՊՈԱԿ-ի</w:t>
      </w:r>
      <w:r w:rsidR="00096865" w:rsidRPr="00E6597C">
        <w:rPr>
          <w:rFonts w:ascii="GHEA Grapalat" w:hAnsi="GHEA Grapalat"/>
          <w:i w:val="0"/>
          <w:lang w:val="af-ZA"/>
        </w:rPr>
        <w:t xml:space="preserve"> </w:t>
      </w:r>
      <w:r w:rsidR="00096865" w:rsidRPr="00E6597C">
        <w:rPr>
          <w:rFonts w:ascii="GHEA Grapalat" w:hAnsi="GHEA Grapalat" w:cs="Sylfaen"/>
          <w:i w:val="0"/>
        </w:rPr>
        <w:t>կարիքների</w:t>
      </w:r>
      <w:r w:rsidR="00096865" w:rsidRPr="00E6597C">
        <w:rPr>
          <w:rFonts w:ascii="GHEA Grapalat" w:hAnsi="GHEA Grapalat" w:cs="Times Armenian"/>
          <w:i w:val="0"/>
          <w:lang w:val="af-ZA"/>
        </w:rPr>
        <w:t xml:space="preserve"> </w:t>
      </w:r>
      <w:r w:rsidR="00096865" w:rsidRPr="00E6597C">
        <w:rPr>
          <w:rFonts w:ascii="GHEA Grapalat" w:hAnsi="GHEA Grapalat" w:cs="Sylfaen"/>
          <w:i w:val="0"/>
        </w:rPr>
        <w:t>համար</w:t>
      </w:r>
      <w:r w:rsidR="00096865" w:rsidRPr="00E6597C">
        <w:rPr>
          <w:rFonts w:ascii="GHEA Grapalat" w:hAnsi="GHEA Grapalat" w:cs="Times Armenian"/>
          <w:i w:val="0"/>
          <w:lang w:val="af-ZA"/>
        </w:rPr>
        <w:t xml:space="preserve"> </w:t>
      </w:r>
      <w:r w:rsidR="00A76C15" w:rsidRPr="00E6597C">
        <w:rPr>
          <w:rFonts w:ascii="GHEA Grapalat" w:hAnsi="GHEA Grapalat"/>
          <w:i w:val="0"/>
          <w:lang w:val="af-ZA"/>
        </w:rPr>
        <w:t>«</w:t>
      </w:r>
      <w:r w:rsidR="00F90F86">
        <w:rPr>
          <w:rFonts w:ascii="GHEA Grapalat" w:hAnsi="GHEA Grapalat"/>
          <w:i w:val="0"/>
          <w:lang w:val="af-ZA"/>
        </w:rPr>
        <w:t>վերանորոգման աշխատանքներ</w:t>
      </w:r>
      <w:r w:rsidR="00EA2FBF" w:rsidRPr="001F7FE8">
        <w:rPr>
          <w:rFonts w:ascii="GHEA Grapalat" w:hAnsi="GHEA Grapalat"/>
          <w:i w:val="0"/>
          <w:lang w:val="af-ZA"/>
        </w:rPr>
        <w:t>ի</w:t>
      </w:r>
      <w:r w:rsidR="00A76C15" w:rsidRPr="00E6597C">
        <w:rPr>
          <w:rFonts w:ascii="GHEA Grapalat" w:hAnsi="GHEA Grapalat"/>
          <w:i w:val="0"/>
          <w:lang w:val="af-ZA"/>
        </w:rPr>
        <w:t>»</w:t>
      </w:r>
      <w:r w:rsidR="00096865" w:rsidRPr="00E6597C">
        <w:rPr>
          <w:rFonts w:ascii="GHEA Grapalat" w:hAnsi="GHEA Grapalat"/>
          <w:i w:val="0"/>
          <w:lang w:val="af-ZA"/>
        </w:rPr>
        <w:t xml:space="preserve"> </w:t>
      </w:r>
      <w:r w:rsidR="00096865" w:rsidRPr="00E6597C">
        <w:rPr>
          <w:rFonts w:ascii="GHEA Grapalat" w:hAnsi="GHEA Grapalat"/>
          <w:i w:val="0"/>
        </w:rPr>
        <w:t>ձեռքբերումը</w:t>
      </w:r>
      <w:r w:rsidR="00816505" w:rsidRPr="00E6597C">
        <w:rPr>
          <w:rFonts w:ascii="GHEA Grapalat" w:hAnsi="GHEA Grapalat"/>
          <w:i w:val="0"/>
        </w:rPr>
        <w:t xml:space="preserve"> (այսուհետ` նաև ա</w:t>
      </w:r>
      <w:r w:rsidR="00F538FE" w:rsidRPr="00E6597C">
        <w:rPr>
          <w:rFonts w:ascii="GHEA Grapalat" w:hAnsi="GHEA Grapalat"/>
          <w:i w:val="0"/>
        </w:rPr>
        <w:t>շխատանք</w:t>
      </w:r>
      <w:r w:rsidR="00816505" w:rsidRPr="00E6597C">
        <w:rPr>
          <w:rFonts w:ascii="GHEA Grapalat" w:hAnsi="GHEA Grapalat"/>
          <w:i w:val="0"/>
        </w:rPr>
        <w:t>)</w:t>
      </w:r>
      <w:r w:rsidR="00C43524" w:rsidRPr="00E6597C">
        <w:rPr>
          <w:rFonts w:ascii="GHEA Grapalat" w:hAnsi="GHEA Grapalat"/>
          <w:i w:val="0"/>
          <w:lang w:val="af-ZA"/>
        </w:rPr>
        <w:t>,</w:t>
      </w:r>
      <w:r w:rsidR="00096865" w:rsidRPr="00E6597C">
        <w:rPr>
          <w:rFonts w:ascii="GHEA Grapalat" w:hAnsi="GHEA Grapalat"/>
          <w:i w:val="0"/>
          <w:lang w:val="af-ZA"/>
        </w:rPr>
        <w:t xml:space="preserve"> </w:t>
      </w:r>
      <w:r w:rsidR="00096865" w:rsidRPr="00E6597C">
        <w:rPr>
          <w:rFonts w:ascii="GHEA Grapalat" w:hAnsi="GHEA Grapalat"/>
          <w:i w:val="0"/>
        </w:rPr>
        <w:t>որոնք</w:t>
      </w:r>
      <w:r w:rsidR="00096865" w:rsidRPr="00E6597C">
        <w:rPr>
          <w:rFonts w:ascii="GHEA Grapalat" w:hAnsi="GHEA Grapalat"/>
          <w:i w:val="0"/>
          <w:lang w:val="af-ZA"/>
        </w:rPr>
        <w:t xml:space="preserve"> </w:t>
      </w:r>
      <w:r w:rsidR="00096865" w:rsidRPr="00E6597C">
        <w:rPr>
          <w:rFonts w:ascii="GHEA Grapalat" w:hAnsi="GHEA Grapalat"/>
          <w:i w:val="0"/>
        </w:rPr>
        <w:t>խմբավորված</w:t>
      </w:r>
      <w:r w:rsidR="00096865" w:rsidRPr="00E6597C">
        <w:rPr>
          <w:rFonts w:ascii="GHEA Grapalat" w:hAnsi="GHEA Grapalat"/>
          <w:i w:val="0"/>
          <w:lang w:val="af-ZA"/>
        </w:rPr>
        <w:t xml:space="preserve">  </w:t>
      </w:r>
      <w:r w:rsidR="00096865" w:rsidRPr="00E6597C">
        <w:rPr>
          <w:rFonts w:ascii="GHEA Grapalat" w:hAnsi="GHEA Grapalat"/>
          <w:i w:val="0"/>
        </w:rPr>
        <w:t>են</w:t>
      </w:r>
      <w:r w:rsidR="00096865" w:rsidRPr="00E6597C">
        <w:rPr>
          <w:rFonts w:ascii="GHEA Grapalat" w:hAnsi="GHEA Grapalat"/>
          <w:i w:val="0"/>
          <w:lang w:val="af-ZA"/>
        </w:rPr>
        <w:t xml:space="preserve"> </w:t>
      </w:r>
      <w:r w:rsidR="00A76C15" w:rsidRPr="00E6597C">
        <w:rPr>
          <w:rFonts w:ascii="GHEA Grapalat" w:hAnsi="GHEA Grapalat"/>
          <w:i w:val="0"/>
          <w:lang w:val="af-ZA"/>
        </w:rPr>
        <w:t>«</w:t>
      </w:r>
      <w:r w:rsidR="00EA2FBF" w:rsidRPr="00EA2FBF">
        <w:rPr>
          <w:rFonts w:ascii="GHEA Grapalat" w:hAnsi="GHEA Grapalat"/>
          <w:i w:val="0"/>
        </w:rPr>
        <w:t>1</w:t>
      </w:r>
      <w:r w:rsidR="00A76C15" w:rsidRPr="00E6597C">
        <w:rPr>
          <w:rFonts w:ascii="GHEA Grapalat" w:hAnsi="GHEA Grapalat"/>
          <w:i w:val="0"/>
          <w:lang w:val="af-ZA"/>
        </w:rPr>
        <w:t>»</w:t>
      </w:r>
      <w:r w:rsidR="00096865" w:rsidRPr="00E6597C">
        <w:rPr>
          <w:rFonts w:ascii="GHEA Grapalat" w:hAnsi="GHEA Grapalat"/>
          <w:i w:val="0"/>
          <w:lang w:val="af-ZA"/>
        </w:rPr>
        <w:t xml:space="preserve"> </w:t>
      </w:r>
      <w:r w:rsidR="00096865" w:rsidRPr="00E6597C">
        <w:rPr>
          <w:rFonts w:ascii="GHEA Grapalat" w:hAnsi="GHEA Grapalat" w:cs="Sylfaen"/>
          <w:i w:val="0"/>
        </w:rPr>
        <w:t>չափաբաժիներ</w:t>
      </w:r>
      <w:r w:rsidR="00753E6E" w:rsidRPr="00E6597C">
        <w:rPr>
          <w:rFonts w:ascii="GHEA Grapalat" w:hAnsi="GHEA Grapalat" w:cs="Sylfaen"/>
          <w:i w:val="0"/>
        </w:rPr>
        <w:t>ում</w:t>
      </w:r>
      <w:r w:rsidR="00096865"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BodyTextIndent2"/>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BodyTextIndent2"/>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BodyTextIndent2"/>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8E758F">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BodyTextIndent2"/>
              <w:spacing w:line="240" w:lineRule="auto"/>
              <w:ind w:firstLine="0"/>
              <w:jc w:val="center"/>
              <w:rPr>
                <w:rFonts w:ascii="GHEA Grapalat" w:hAnsi="GHEA Grapalat"/>
                <w:b/>
                <w:bCs/>
                <w:i/>
                <w:iCs/>
              </w:rPr>
            </w:pPr>
          </w:p>
        </w:tc>
      </w:tr>
      <w:tr w:rsidR="001E412B" w:rsidRPr="00186ECC" w14:paraId="5E891B7B" w14:textId="77777777" w:rsidTr="00015CC3">
        <w:tc>
          <w:tcPr>
            <w:tcW w:w="1843" w:type="dxa"/>
            <w:vAlign w:val="center"/>
          </w:tcPr>
          <w:p w14:paraId="35B4A7E9" w14:textId="77777777" w:rsidR="001E412B" w:rsidRPr="008E758F" w:rsidRDefault="001E412B" w:rsidP="00EF3662">
            <w:pPr>
              <w:pStyle w:val="BodyTextIndent2"/>
              <w:spacing w:line="240" w:lineRule="auto"/>
              <w:ind w:firstLine="0"/>
              <w:jc w:val="center"/>
              <w:rPr>
                <w:rFonts w:ascii="GHEA Grapalat" w:hAnsi="GHEA Grapalat"/>
                <w:szCs w:val="24"/>
              </w:rPr>
            </w:pPr>
            <w:r w:rsidRPr="008E758F">
              <w:rPr>
                <w:rFonts w:ascii="GHEA Grapalat" w:hAnsi="GHEA Grapalat"/>
                <w:szCs w:val="24"/>
              </w:rPr>
              <w:t>1</w:t>
            </w:r>
          </w:p>
        </w:tc>
        <w:tc>
          <w:tcPr>
            <w:tcW w:w="1701" w:type="dxa"/>
            <w:vAlign w:val="center"/>
          </w:tcPr>
          <w:p w14:paraId="6E9A721B" w14:textId="3A30E29A" w:rsidR="001E412B" w:rsidRPr="008E758F" w:rsidRDefault="008E758F" w:rsidP="001E412B">
            <w:pPr>
              <w:pStyle w:val="BodyTextIndent2"/>
              <w:spacing w:line="240" w:lineRule="auto"/>
              <w:ind w:firstLine="0"/>
              <w:jc w:val="center"/>
              <w:rPr>
                <w:rFonts w:ascii="GHEA Grapalat" w:hAnsi="GHEA Grapalat"/>
                <w:szCs w:val="24"/>
              </w:rPr>
            </w:pPr>
            <w:r w:rsidRPr="008E758F">
              <w:rPr>
                <w:rFonts w:ascii="GHEA Grapalat" w:hAnsi="GHEA Grapalat"/>
                <w:szCs w:val="24"/>
              </w:rPr>
              <w:t>124 118 900</w:t>
            </w:r>
          </w:p>
        </w:tc>
        <w:tc>
          <w:tcPr>
            <w:tcW w:w="6806" w:type="dxa"/>
            <w:vAlign w:val="center"/>
          </w:tcPr>
          <w:p w14:paraId="36185531" w14:textId="6B4A332D" w:rsidR="001E412B" w:rsidRPr="00EA2FBF" w:rsidRDefault="00F90F86" w:rsidP="00EF3662">
            <w:pPr>
              <w:pStyle w:val="BodyTextIndent2"/>
              <w:spacing w:line="240" w:lineRule="auto"/>
              <w:ind w:firstLine="0"/>
              <w:rPr>
                <w:rFonts w:ascii="GHEA Grapalat" w:hAnsi="GHEA Grapalat"/>
              </w:rPr>
            </w:pPr>
            <w:r w:rsidRPr="00F90F86">
              <w:rPr>
                <w:rFonts w:ascii="GHEA Grapalat" w:hAnsi="GHEA Grapalat"/>
              </w:rPr>
              <w:t>Արամ Խաչատրյան համերգասրահի -4,-6,-9 հարկերի վերանորոգման աշխատանքներ</w:t>
            </w:r>
          </w:p>
        </w:tc>
      </w:tr>
    </w:tbl>
    <w:p w14:paraId="0D7A0EDB" w14:textId="77777777" w:rsidR="00096865" w:rsidRPr="00D70570" w:rsidRDefault="00816505" w:rsidP="00EF3662">
      <w:pPr>
        <w:pStyle w:val="BodyTextIndent2"/>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21E60743" w14:textId="77777777" w:rsidR="00845AA5" w:rsidRPr="00E6597C" w:rsidRDefault="00845AA5" w:rsidP="00EF3662">
      <w:pPr>
        <w:ind w:firstLine="567"/>
        <w:rPr>
          <w:rFonts w:ascii="GHEA Grapalat" w:hAnsi="GHEA Grapalat" w:cs="Sylfaen"/>
          <w:i/>
          <w:sz w:val="20"/>
          <w:lang w:val="es-ES"/>
        </w:rPr>
      </w:pPr>
    </w:p>
    <w:p w14:paraId="10B147FF" w14:textId="77777777" w:rsidR="00096865" w:rsidRPr="00E6597C" w:rsidRDefault="002B32D6" w:rsidP="00EF3662">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r w:rsidRPr="00E6597C">
        <w:rPr>
          <w:rFonts w:ascii="GHEA Grapalat" w:hAnsi="GHEA Grapalat" w:cs="Sylfaen"/>
          <w:b/>
          <w:sz w:val="20"/>
        </w:rPr>
        <w:t>ՉԱՓԱՆԻՇՆԵՐԸ</w:t>
      </w:r>
      <w:r w:rsidRPr="00E6597C">
        <w:rPr>
          <w:rFonts w:ascii="GHEA Grapalat" w:hAnsi="GHEA Grapalat"/>
          <w:b/>
          <w:sz w:val="20"/>
          <w:lang w:val="es-ES"/>
        </w:rPr>
        <w:t xml:space="preserve">  ԵՎ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7C23AD04" w14:textId="77777777" w:rsidR="00096865" w:rsidRPr="00E6597C" w:rsidRDefault="00096865" w:rsidP="00EF3662">
      <w:pPr>
        <w:ind w:firstLine="567"/>
        <w:jc w:val="both"/>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63DCBD40" w14:textId="77777777"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68151F4C" w14:textId="77777777"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007367D4" w:rsidRPr="00BA7559">
        <w:rPr>
          <w:rFonts w:ascii="GHEA Grapalat" w:hAnsi="GHEA Grapalat" w:cs="Sylfaen"/>
          <w:sz w:val="20"/>
          <w:szCs w:val="20"/>
        </w:rPr>
        <w:t>Մասնակիցի՝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r w:rsidR="007367D4" w:rsidRPr="00BA7559">
        <w:rPr>
          <w:rFonts w:ascii="GHEA Grapalat" w:hAnsi="GHEA Grapalat" w:cs="Sylfaen"/>
          <w:sz w:val="20"/>
          <w:szCs w:val="20"/>
        </w:rPr>
        <w:t>րենքի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հոդվածի</w:t>
      </w:r>
      <w:r w:rsidR="007367D4" w:rsidRPr="00BA7559">
        <w:rPr>
          <w:rFonts w:ascii="GHEA Grapalat" w:hAnsi="GHEA Grapalat" w:cs="Sylfaen"/>
          <w:sz w:val="20"/>
          <w:szCs w:val="20"/>
          <w:lang w:val="es-ES"/>
        </w:rPr>
        <w:t xml:space="preserve"> 1-</w:t>
      </w:r>
      <w:r w:rsidR="007367D4" w:rsidRPr="00BA7559">
        <w:rPr>
          <w:rFonts w:ascii="GHEA Grapalat" w:hAnsi="GHEA Grapalat" w:cs="Sylfaen"/>
          <w:sz w:val="20"/>
          <w:szCs w:val="20"/>
        </w:rPr>
        <w:t>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կետով</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նախատեսված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ցուցակում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ներառվելը</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դրանում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գտնվելու</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ժամանակահատվածում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ինքնաբերաբար</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հանգեցնում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վերջինիս</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հետ</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փոխկապակցված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անձանց</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գնումների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գործընթացին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մասնակցության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իրավունքի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սահմանափակման</w:t>
      </w:r>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lastRenderedPageBreak/>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NormalWeb"/>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NormalWeb"/>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BodyTextIndent2"/>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BodyTextIndent2"/>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061E5AEF" w14:textId="77777777" w:rsidR="00581DC3" w:rsidRPr="00E6597C" w:rsidRDefault="00581DC3"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r w:rsidR="00916EDA">
        <w:rPr>
          <w:rStyle w:val="FootnoteReference"/>
          <w:rFonts w:ascii="GHEA Grapalat" w:hAnsi="GHEA Grapalat" w:cs="Sylfaen"/>
          <w:sz w:val="20"/>
        </w:rPr>
        <w:footnoteReference w:id="3"/>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09C673BE"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r w:rsidR="00916EDA">
        <w:rPr>
          <w:rStyle w:val="FootnoteReference"/>
          <w:rFonts w:ascii="GHEA Grapalat" w:hAnsi="GHEA Grapalat" w:cs="Sylfaen"/>
          <w:sz w:val="20"/>
          <w:lang w:val="hy-AM"/>
        </w:rPr>
        <w:footnoteReference w:id="4"/>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5893452" w14:textId="311CF5F3" w:rsidR="00B61894" w:rsidRPr="00E6597C" w:rsidRDefault="00096865" w:rsidP="00B61894">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lastRenderedPageBreak/>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w:t>
      </w:r>
      <w:r w:rsidR="00EA2FBF" w:rsidRPr="00EA2FBF">
        <w:rPr>
          <w:rFonts w:ascii="GHEA Grapalat" w:hAnsi="GHEA Grapalat" w:cs="Sylfaen"/>
          <w:szCs w:val="24"/>
          <w:lang w:val="hy-AM"/>
        </w:rPr>
        <w:t xml:space="preserve">հաջորդ </w:t>
      </w:r>
      <w:r w:rsidR="00B61894" w:rsidRPr="004605D7">
        <w:rPr>
          <w:rFonts w:ascii="GHEA Grapalat" w:hAnsi="GHEA Grapalat" w:cs="Sylfaen"/>
          <w:szCs w:val="24"/>
          <w:lang w:val="hy-AM"/>
        </w:rPr>
        <w:t>օրվանից հաշված «</w:t>
      </w:r>
      <w:r w:rsidR="00AA6CFD">
        <w:rPr>
          <w:rFonts w:ascii="GHEA Grapalat" w:hAnsi="GHEA Grapalat" w:cs="Sylfaen"/>
          <w:szCs w:val="24"/>
          <w:lang w:val="hy-AM"/>
        </w:rPr>
        <w:t>41</w:t>
      </w:r>
      <w:r w:rsidR="00B61894" w:rsidRPr="004605D7">
        <w:rPr>
          <w:rFonts w:ascii="GHEA Grapalat" w:hAnsi="GHEA Grapalat" w:cs="Sylfaen"/>
          <w:szCs w:val="24"/>
          <w:lang w:val="hy-AM"/>
        </w:rPr>
        <w:t>»րդ օրվա ժամը «</w:t>
      </w:r>
      <w:r w:rsidR="00E73284">
        <w:rPr>
          <w:rFonts w:ascii="GHEA Grapalat" w:hAnsi="GHEA Grapalat" w:cs="Sylfaen"/>
          <w:lang w:val="hy-AM"/>
        </w:rPr>
        <w:t>11:00</w:t>
      </w:r>
      <w:r w:rsidR="00B61894" w:rsidRPr="004605D7">
        <w:rPr>
          <w:rFonts w:ascii="GHEA Grapalat" w:hAnsi="GHEA Grapalat" w:cs="Sylfaen"/>
          <w:szCs w:val="24"/>
          <w:lang w:val="hy-AM"/>
        </w:rPr>
        <w:t>»-ն, «</w:t>
      </w:r>
      <w:r w:rsidR="00EA2FBF">
        <w:rPr>
          <w:rFonts w:ascii="GHEA Grapalat" w:hAnsi="GHEA Grapalat"/>
        </w:rPr>
        <w:t>ք. Երևան, Մաշտոցի 46</w:t>
      </w:r>
      <w:r w:rsidR="00B61894" w:rsidRPr="004605D7">
        <w:rPr>
          <w:rFonts w:ascii="GHEA Grapalat" w:hAnsi="GHEA Grapalat" w:cs="Sylfaen"/>
          <w:szCs w:val="24"/>
          <w:lang w:val="hy-AM"/>
        </w:rPr>
        <w:t>» հասցեով:</w:t>
      </w:r>
    </w:p>
    <w:p w14:paraId="5BA91ACF" w14:textId="38414072" w:rsidR="00B61894" w:rsidRPr="004605D7" w:rsidRDefault="00B61894" w:rsidP="00B61894">
      <w:pPr>
        <w:pStyle w:val="BodyTextIndent2"/>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EA2FBF" w:rsidRPr="00E6597C">
        <w:rPr>
          <w:rFonts w:ascii="GHEA Grapalat" w:hAnsi="GHEA Grapalat"/>
          <w:sz w:val="24"/>
          <w:szCs w:val="24"/>
        </w:rPr>
        <w:t>«</w:t>
      </w:r>
      <w:r w:rsidR="00EA2FBF">
        <w:rPr>
          <w:rFonts w:ascii="GHEA Grapalat" w:hAnsi="GHEA Grapalat" w:cs="Sylfaen"/>
          <w:lang w:val="hy-AM"/>
        </w:rPr>
        <w:t>Հարություն Բարղությանը</w:t>
      </w:r>
      <w:r w:rsidR="00EA2FBF" w:rsidRPr="00E6597C">
        <w:rPr>
          <w:rFonts w:ascii="GHEA Grapalat" w:hAnsi="GHEA Grapalat"/>
          <w:sz w:val="24"/>
          <w:szCs w:val="24"/>
        </w:rPr>
        <w:t>»</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BodyTextIndent2"/>
        <w:spacing w:line="240" w:lineRule="auto"/>
        <w:ind w:firstLine="567"/>
        <w:rPr>
          <w:rFonts w:ascii="GHEA Grapalat" w:hAnsi="GHEA Grapalat" w:cs="Sylfaen"/>
          <w:szCs w:val="24"/>
          <w:lang w:val="hy-AM"/>
        </w:rPr>
      </w:pPr>
      <w:bookmarkStart w:id="2"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FootnoteReference"/>
          <w:rFonts w:ascii="Cambria Math" w:hAnsi="Cambria Math" w:cs="Sylfaen"/>
          <w:sz w:val="20"/>
          <w:lang w:val="hy-AM"/>
        </w:rPr>
        <w:footnoteReference w:id="5"/>
      </w:r>
    </w:p>
    <w:bookmarkEnd w:id="3"/>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00E609F8" w14:textId="02BD0B9E" w:rsidR="006C3115" w:rsidRPr="00E6597C" w:rsidRDefault="00E326DD" w:rsidP="00EF3662">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հայտի ապահովում կանխիկ փողի կամ բանկային երաշխիքի </w:t>
      </w:r>
      <w:r w:rsidR="00C03728" w:rsidRPr="00807F3D">
        <w:rPr>
          <w:rFonts w:ascii="GHEA Grapalat" w:hAnsi="GHEA Grapalat" w:cs="Sylfaen"/>
          <w:sz w:val="20"/>
          <w:lang w:val="hy-AM"/>
        </w:rPr>
        <w:t>ձևով</w:t>
      </w:r>
      <w:r w:rsidR="00F53525" w:rsidRPr="00807F3D">
        <w:rPr>
          <w:rFonts w:ascii="GHEA Grapalat" w:hAnsi="GHEA Grapalat" w:cs="Sylfaen"/>
          <w:sz w:val="20"/>
          <w:lang w:val="hy-AM"/>
        </w:rPr>
        <w:t>:</w:t>
      </w:r>
      <w:r w:rsidR="00D70570">
        <w:rPr>
          <w:rStyle w:val="FootnoteReference"/>
          <w:rFonts w:ascii="GHEA Grapalat" w:hAnsi="GHEA Grapalat" w:cs="Sylfaen"/>
          <w:sz w:val="20"/>
          <w:lang w:val="hy-AM"/>
        </w:rPr>
        <w:footnoteReference w:id="6"/>
      </w:r>
    </w:p>
    <w:p w14:paraId="14191C21" w14:textId="4066971D"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w:t>
      </w:r>
      <w:r w:rsidR="00F90F86">
        <w:rPr>
          <w:rFonts w:ascii="GHEA Grapalat" w:hAnsi="GHEA Grapalat" w:cs="Sylfaen"/>
          <w:sz w:val="20"/>
          <w:szCs w:val="24"/>
          <w:lang w:val="hy-AM" w:eastAsia="en-US"/>
        </w:rPr>
        <w:t>վերանորոգման աշխատանքներ</w:t>
      </w:r>
      <w:r w:rsidR="00EC6281" w:rsidRPr="004605D7">
        <w:rPr>
          <w:rFonts w:ascii="GHEA Grapalat" w:hAnsi="GHEA Grapalat" w:cs="Sylfaen"/>
          <w:sz w:val="20"/>
          <w:szCs w:val="24"/>
          <w:lang w:val="hy-AM" w:eastAsia="en-US"/>
        </w:rPr>
        <w:t>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4"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lastRenderedPageBreak/>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76EA553B"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w:t>
      </w:r>
      <w:r w:rsidR="00F90F86">
        <w:rPr>
          <w:rFonts w:ascii="GHEA Grapalat" w:hAnsi="GHEA Grapalat" w:cs="Sylfaen"/>
          <w:sz w:val="20"/>
          <w:szCs w:val="24"/>
          <w:lang w:val="hy-AM" w:eastAsia="en-US"/>
        </w:rPr>
        <w:t>վերանորոգման աշխատանքներ</w:t>
      </w:r>
      <w:r>
        <w:rPr>
          <w:rFonts w:ascii="GHEA Grapalat" w:hAnsi="GHEA Grapalat" w:cs="Sylfaen"/>
          <w:sz w:val="20"/>
          <w:szCs w:val="24"/>
          <w:lang w:val="hy-AM" w:eastAsia="en-US"/>
        </w:rPr>
        <w:t xml:space="preserve">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88B64AB"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00F90F86">
        <w:rPr>
          <w:rFonts w:ascii="GHEA Grapalat" w:hAnsi="GHEA Grapalat" w:cs="Sylfaen"/>
          <w:sz w:val="20"/>
          <w:szCs w:val="24"/>
          <w:lang w:val="hy-AM" w:eastAsia="en-US"/>
        </w:rPr>
        <w:t>վերանորոգման աշխատանքներ</w:t>
      </w:r>
      <w:r>
        <w:rPr>
          <w:rFonts w:ascii="GHEA Grapalat" w:hAnsi="GHEA Grapalat" w:cs="Sylfaen"/>
          <w:sz w:val="20"/>
          <w:szCs w:val="24"/>
          <w:lang w:val="hy-AM" w:eastAsia="en-US"/>
        </w:rPr>
        <w:t xml:space="preserve">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5A302A0F" w14:textId="4D06780C" w:rsidR="00B95FE0" w:rsidRPr="00E6597C" w:rsidDel="00086481" w:rsidRDefault="00B95FE0" w:rsidP="00EF3662">
      <w:pPr>
        <w:pStyle w:val="norm"/>
        <w:spacing w:line="240" w:lineRule="auto"/>
        <w:ind w:firstLine="567"/>
        <w:rPr>
          <w:del w:id="5" w:author="Sergey Shahnazaryan" w:date="2024-02-09T13:16:00Z"/>
          <w:rFonts w:ascii="GHEA Grapalat" w:hAnsi="GHEA Grapalat" w:cs="Sylfaen"/>
          <w:sz w:val="20"/>
          <w:szCs w:val="24"/>
          <w:lang w:val="es-ES" w:eastAsia="en-US"/>
        </w:rPr>
      </w:pP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BodyTextIndent2"/>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BodyTextIndent"/>
        <w:spacing w:line="240" w:lineRule="auto"/>
        <w:ind w:firstLine="567"/>
        <w:rPr>
          <w:rFonts w:ascii="GHEA Grapalat" w:hAnsi="GHEA Grapalat"/>
          <w:b/>
          <w:lang w:val="af-ZA"/>
        </w:rPr>
      </w:pPr>
    </w:p>
    <w:p w14:paraId="56DB1D14"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9872019" w14:textId="77777777" w:rsidR="00096865" w:rsidRPr="00E6597C" w:rsidRDefault="000D701E" w:rsidP="00EF3662">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w:t>
      </w:r>
      <w:r w:rsidR="00955A1E" w:rsidRPr="00E6597C">
        <w:rPr>
          <w:rFonts w:ascii="GHEA Grapalat" w:hAnsi="GHEA Grapalat" w:cs="Times Armenian"/>
          <w:b/>
          <w:sz w:val="20"/>
          <w:lang w:val="af-ZA"/>
        </w:rPr>
        <w:t xml:space="preserve"> </w:t>
      </w:r>
      <w:r w:rsidR="00955A1E" w:rsidRPr="00E6597C">
        <w:rPr>
          <w:rFonts w:ascii="GHEA Grapalat" w:hAnsi="GHEA Grapalat" w:cs="Sylfaen"/>
          <w:b/>
          <w:sz w:val="20"/>
          <w:lang w:val="es-ES"/>
        </w:rPr>
        <w:t>ԱՊԱՀՈՎՈՒՄԸ</w:t>
      </w:r>
      <w:r w:rsidR="00955A1E" w:rsidRPr="00E6597C">
        <w:rPr>
          <w:rFonts w:ascii="GHEA Grapalat" w:hAnsi="GHEA Grapalat" w:cs="Times Armenian"/>
          <w:b/>
          <w:color w:val="FFFFFF"/>
          <w:sz w:val="20"/>
          <w:lang w:val="af-ZA"/>
        </w:rPr>
        <w:t xml:space="preserve"> </w:t>
      </w:r>
    </w:p>
    <w:p w14:paraId="0FE743DD" w14:textId="77777777" w:rsidR="00096865" w:rsidRPr="00E6597C" w:rsidRDefault="00096865" w:rsidP="00EF3662">
      <w:pPr>
        <w:ind w:firstLine="567"/>
        <w:jc w:val="both"/>
        <w:rPr>
          <w:rFonts w:ascii="GHEA Grapalat" w:hAnsi="GHEA Grapalat"/>
          <w:b/>
          <w:sz w:val="20"/>
          <w:lang w:val="af-ZA"/>
        </w:rPr>
      </w:pPr>
    </w:p>
    <w:p w14:paraId="36233487" w14:textId="77777777" w:rsidR="007A3EE6" w:rsidRPr="00E6597C" w:rsidRDefault="00283198" w:rsidP="00EF3662">
      <w:pPr>
        <w:ind w:firstLine="567"/>
        <w:jc w:val="both"/>
        <w:rPr>
          <w:rFonts w:ascii="GHEA Grapalat" w:hAnsi="GHEA Grapalat"/>
          <w:sz w:val="20"/>
          <w:szCs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.1 </w:t>
      </w:r>
      <w:r w:rsidR="00096865" w:rsidRPr="00E6597C">
        <w:rPr>
          <w:rFonts w:ascii="GHEA Grapalat" w:hAnsi="GHEA Grapalat" w:cs="Sylfaen"/>
          <w:sz w:val="20"/>
          <w:lang w:val="ru-RU"/>
        </w:rPr>
        <w:t>Մասնակիցը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հայտով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սույն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հրավերով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սահմանված</w:t>
      </w:r>
      <w:r w:rsidR="00096865" w:rsidRPr="00E6597C">
        <w:rPr>
          <w:rFonts w:ascii="GHEA Grapalat" w:hAnsi="GHEA Grapalat" w:cs="Sylfaen"/>
          <w:sz w:val="20"/>
          <w:lang w:val="af-ZA"/>
        </w:rPr>
        <w:t xml:space="preserve"> </w:t>
      </w:r>
      <w:r w:rsidR="00712311" w:rsidRPr="00E6597C">
        <w:rPr>
          <w:rFonts w:ascii="GHEA Grapalat" w:hAnsi="GHEA Grapalat" w:cs="Sylfaen"/>
          <w:sz w:val="20"/>
          <w:lang w:val="af-ZA"/>
        </w:rPr>
        <w:t xml:space="preserve">կարգով </w:t>
      </w:r>
      <w:r w:rsidR="00903898" w:rsidRPr="00E6597C">
        <w:rPr>
          <w:rFonts w:ascii="GHEA Grapalat" w:hAnsi="GHEA Grapalat" w:cs="Sylfaen"/>
          <w:bCs/>
          <w:sz w:val="20"/>
          <w:szCs w:val="20"/>
        </w:rPr>
        <w:t>ներկայացնում</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է</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հայտի</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ապահովում</w:t>
      </w:r>
      <w:r w:rsidR="00AE3822" w:rsidRPr="00E6597C">
        <w:rPr>
          <w:rFonts w:ascii="GHEA Grapalat" w:hAnsi="GHEA Grapalat" w:cs="Sylfaen"/>
          <w:bCs/>
          <w:sz w:val="20"/>
          <w:szCs w:val="20"/>
          <w:lang w:val="af-ZA"/>
        </w:rPr>
        <w:t>:</w:t>
      </w:r>
      <w:r w:rsidR="00903898" w:rsidRPr="00E6597C">
        <w:rPr>
          <w:rFonts w:ascii="GHEA Grapalat" w:hAnsi="GHEA Grapalat"/>
          <w:sz w:val="20"/>
          <w:szCs w:val="20"/>
          <w:lang w:val="af-ZA"/>
        </w:rPr>
        <w:t xml:space="preserve"> </w:t>
      </w:r>
    </w:p>
    <w:p w14:paraId="7FA2DE34" w14:textId="77777777" w:rsidR="00903898" w:rsidRPr="00E6597C" w:rsidRDefault="00771C0F" w:rsidP="00EF3662">
      <w:pPr>
        <w:ind w:firstLine="567"/>
        <w:jc w:val="both"/>
        <w:rPr>
          <w:rFonts w:ascii="GHEA Grapalat" w:hAnsi="GHEA Grapalat" w:cs="Sylfaen"/>
          <w:sz w:val="20"/>
          <w:szCs w:val="20"/>
          <w:lang w:val="af-ZA"/>
        </w:rPr>
      </w:pPr>
      <w:r w:rsidRPr="00E6597C">
        <w:rPr>
          <w:rFonts w:ascii="GHEA Grapalat" w:hAnsi="GHEA Grapalat" w:cs="Sylfaen"/>
          <w:sz w:val="20"/>
          <w:szCs w:val="20"/>
        </w:rPr>
        <w:t>Հ</w:t>
      </w:r>
      <w:r w:rsidR="00903898" w:rsidRPr="00E6597C">
        <w:rPr>
          <w:rFonts w:ascii="GHEA Grapalat" w:hAnsi="GHEA Grapalat" w:cs="Sylfaen"/>
          <w:sz w:val="20"/>
          <w:szCs w:val="20"/>
        </w:rPr>
        <w:t>այտի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ապահովումը</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ներկայացվում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է</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բանկային</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երաշխիքի</w:t>
      </w:r>
      <w:r w:rsidR="00903898" w:rsidRPr="00E6597C">
        <w:rPr>
          <w:rFonts w:ascii="GHEA Grapalat" w:hAnsi="GHEA Grapalat" w:cs="Sylfaen"/>
          <w:sz w:val="20"/>
          <w:szCs w:val="20"/>
          <w:lang w:val="af-ZA"/>
        </w:rPr>
        <w:t xml:space="preserve"> </w:t>
      </w:r>
      <w:r w:rsidR="00406C77" w:rsidRPr="00E6597C">
        <w:rPr>
          <w:rFonts w:ascii="GHEA Grapalat" w:hAnsi="GHEA Grapalat" w:cs="Sylfaen"/>
          <w:sz w:val="20"/>
          <w:szCs w:val="20"/>
          <w:lang w:val="af-ZA"/>
        </w:rPr>
        <w:t xml:space="preserve">(հավելված 3) </w:t>
      </w:r>
      <w:r w:rsidR="00903898" w:rsidRPr="00E6597C">
        <w:rPr>
          <w:rFonts w:ascii="GHEA Grapalat" w:hAnsi="GHEA Grapalat" w:cs="Sylfaen"/>
          <w:sz w:val="20"/>
          <w:szCs w:val="20"/>
        </w:rPr>
        <w:t>կամ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կանխիկ</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փողի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ձևով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հավասար</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6F3F15">
        <w:rPr>
          <w:rFonts w:ascii="GHEA Grapalat" w:hAnsi="GHEA Grapalat" w:cs="Sylfaen"/>
          <w:sz w:val="20"/>
          <w:szCs w:val="20"/>
          <w:lang w:val="hy-AM"/>
        </w:rPr>
        <w:t>գնման գնի</w:t>
      </w:r>
      <w:r w:rsidR="006F3F15" w:rsidRPr="00015CC3" w:rsidDel="006F3F15">
        <w:rPr>
          <w:rFonts w:ascii="GHEA Grapalat" w:hAnsi="GHEA Grapalat" w:cs="Sylfaen"/>
          <w:sz w:val="20"/>
          <w:szCs w:val="20"/>
          <w:lang w:val="af-ZA"/>
        </w:rPr>
        <w:t xml:space="preserve"> </w:t>
      </w:r>
      <w:r w:rsidR="00AE3822" w:rsidRPr="00E6597C">
        <w:rPr>
          <w:rFonts w:ascii="GHEA Grapalat" w:hAnsi="GHEA Grapalat" w:cs="Sylfaen"/>
          <w:sz w:val="20"/>
          <w:szCs w:val="20"/>
        </w:rPr>
        <w:t>հինգ</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տոկոսին</w:t>
      </w:r>
      <w:r w:rsidR="00903898" w:rsidRPr="00E6597C">
        <w:rPr>
          <w:rFonts w:ascii="GHEA Grapalat" w:hAnsi="GHEA Grapalat" w:cs="Sylfaen"/>
          <w:sz w:val="20"/>
          <w:szCs w:val="20"/>
          <w:lang w:val="af-ZA"/>
        </w:rPr>
        <w:t>:</w:t>
      </w:r>
      <w:r w:rsidR="006F3F15" w:rsidRPr="00015CC3">
        <w:rPr>
          <w:rFonts w:ascii="GHEA Grapalat" w:hAnsi="GHEA Grapalat" w:cs="Sylfaen"/>
          <w:bCs/>
          <w:sz w:val="20"/>
          <w:szCs w:val="20"/>
          <w:lang w:val="af-ZA"/>
        </w:rPr>
        <w:t xml:space="preserve"> </w:t>
      </w:r>
      <w:r w:rsidR="006F3F15">
        <w:rPr>
          <w:rFonts w:ascii="GHEA Grapalat" w:hAnsi="GHEA Grapalat" w:cs="Sylfaen"/>
          <w:bCs/>
          <w:sz w:val="20"/>
          <w:szCs w:val="20"/>
        </w:rPr>
        <w:t>Եթե</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մասնակցի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գերազանցում</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գինը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հայտի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ապահովման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չափը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հավասար</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հինգ</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տոկոսին</w:t>
      </w:r>
      <w:r w:rsidR="006F3F15" w:rsidRPr="005E1F72">
        <w:rPr>
          <w:rFonts w:ascii="GHEA Grapalat" w:hAnsi="GHEA Grapalat" w:cs="Sylfaen"/>
          <w:sz w:val="20"/>
          <w:szCs w:val="20"/>
          <w:lang w:val="af-ZA"/>
        </w:rPr>
        <w:t xml:space="preserve">: </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Ընդ</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եթե</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մասնակիցը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ապահովումը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ներկայացրել</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սույն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կետով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սահմանված</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չափից</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ավել</w:t>
      </w:r>
      <w:r w:rsidR="00A22EB5" w:rsidRPr="00E6597C">
        <w:rPr>
          <w:rFonts w:ascii="GHEA Grapalat" w:hAnsi="GHEA Grapalat" w:cs="Sylfaen"/>
          <w:sz w:val="20"/>
          <w:szCs w:val="20"/>
        </w:rPr>
        <w:t>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համարվում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հրավերի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պահանջներին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բավարարող</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և</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ենթակա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մերժման</w:t>
      </w:r>
      <w:r w:rsidR="00AE3822" w:rsidRPr="00E6597C">
        <w:rPr>
          <w:rFonts w:ascii="GHEA Grapalat" w:hAnsi="GHEA Grapalat" w:cs="Sylfaen"/>
          <w:sz w:val="20"/>
          <w:szCs w:val="20"/>
          <w:lang w:val="af-ZA"/>
        </w:rPr>
        <w:t>:</w:t>
      </w:r>
    </w:p>
    <w:p w14:paraId="263375D1" w14:textId="362EE9CC" w:rsidR="006F3F15" w:rsidRDefault="001578D4" w:rsidP="00265A5A">
      <w:pPr>
        <w:ind w:firstLine="567"/>
        <w:jc w:val="both"/>
        <w:rPr>
          <w:rFonts w:ascii="GHEA Grapalat" w:hAnsi="GHEA Grapalat"/>
          <w:sz w:val="20"/>
          <w:szCs w:val="20"/>
          <w:lang w:val="af-ZA"/>
        </w:rPr>
      </w:pPr>
      <w:r w:rsidRPr="00E6597C">
        <w:rPr>
          <w:rFonts w:ascii="GHEA Grapalat" w:hAnsi="GHEA Grapalat"/>
          <w:sz w:val="20"/>
          <w:szCs w:val="20"/>
        </w:rPr>
        <w:t>Կանխիկ</w:t>
      </w:r>
      <w:r w:rsidRPr="00E6597C">
        <w:rPr>
          <w:rFonts w:ascii="GHEA Grapalat" w:hAnsi="GHEA Grapalat"/>
          <w:sz w:val="20"/>
          <w:szCs w:val="20"/>
          <w:lang w:val="af-ZA"/>
        </w:rPr>
        <w:t xml:space="preserve"> </w:t>
      </w:r>
      <w:r w:rsidRPr="00E6597C">
        <w:rPr>
          <w:rFonts w:ascii="GHEA Grapalat" w:hAnsi="GHEA Grapalat"/>
          <w:sz w:val="20"/>
          <w:szCs w:val="20"/>
        </w:rPr>
        <w:t>փողի</w:t>
      </w:r>
      <w:r w:rsidRPr="00E6597C">
        <w:rPr>
          <w:rFonts w:ascii="GHEA Grapalat" w:hAnsi="GHEA Grapalat"/>
          <w:sz w:val="20"/>
          <w:szCs w:val="20"/>
          <w:lang w:val="af-ZA"/>
        </w:rPr>
        <w:t xml:space="preserve"> </w:t>
      </w:r>
      <w:r w:rsidRPr="00E6597C">
        <w:rPr>
          <w:rFonts w:ascii="GHEA Grapalat" w:hAnsi="GHEA Grapalat"/>
          <w:sz w:val="20"/>
          <w:szCs w:val="20"/>
        </w:rPr>
        <w:t>ձևով</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00712311" w:rsidRPr="00E6597C">
        <w:rPr>
          <w:rFonts w:ascii="GHEA Grapalat" w:hAnsi="GHEA Grapalat"/>
          <w:sz w:val="20"/>
          <w:szCs w:val="20"/>
        </w:rPr>
        <w:t>պետք</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փոխանցվի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Կենտրոնական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գանձապետարանում</w:t>
      </w:r>
      <w:r w:rsidR="00712311" w:rsidRPr="00E6597C">
        <w:rPr>
          <w:rFonts w:ascii="GHEA Grapalat" w:hAnsi="GHEA Grapalat"/>
          <w:sz w:val="20"/>
          <w:szCs w:val="20"/>
          <w:lang w:val="af-ZA"/>
        </w:rPr>
        <w:t xml:space="preserve"> </w:t>
      </w:r>
      <w:r w:rsidRPr="00E6597C">
        <w:rPr>
          <w:rFonts w:ascii="GHEA Grapalat" w:hAnsi="GHEA Grapalat"/>
          <w:sz w:val="20"/>
          <w:szCs w:val="20"/>
        </w:rPr>
        <w:t>լիազորված</w:t>
      </w:r>
      <w:r w:rsidRPr="00E6597C">
        <w:rPr>
          <w:rFonts w:ascii="GHEA Grapalat" w:hAnsi="GHEA Grapalat"/>
          <w:sz w:val="20"/>
          <w:szCs w:val="20"/>
          <w:lang w:val="af-ZA"/>
        </w:rPr>
        <w:t xml:space="preserve"> </w:t>
      </w:r>
      <w:r w:rsidRPr="00E6597C">
        <w:rPr>
          <w:rFonts w:ascii="GHEA Grapalat" w:hAnsi="GHEA Grapalat"/>
          <w:sz w:val="20"/>
          <w:szCs w:val="20"/>
        </w:rPr>
        <w:t>մարմնի</w:t>
      </w:r>
      <w:r w:rsidRPr="00E6597C">
        <w:rPr>
          <w:rFonts w:ascii="GHEA Grapalat" w:hAnsi="GHEA Grapalat"/>
          <w:sz w:val="20"/>
          <w:szCs w:val="20"/>
          <w:lang w:val="af-ZA"/>
        </w:rPr>
        <w:t xml:space="preserve"> </w:t>
      </w:r>
      <w:r w:rsidRPr="00E6597C">
        <w:rPr>
          <w:rFonts w:ascii="GHEA Grapalat" w:hAnsi="GHEA Grapalat"/>
          <w:sz w:val="20"/>
          <w:szCs w:val="20"/>
        </w:rPr>
        <w:t>անվամբ</w:t>
      </w:r>
      <w:r w:rsidRPr="00E6597C">
        <w:rPr>
          <w:rFonts w:ascii="GHEA Grapalat" w:hAnsi="GHEA Grapalat"/>
          <w:sz w:val="20"/>
          <w:szCs w:val="20"/>
          <w:lang w:val="af-ZA"/>
        </w:rPr>
        <w:t xml:space="preserve"> </w:t>
      </w:r>
      <w:r w:rsidRPr="00E6597C">
        <w:rPr>
          <w:rFonts w:ascii="GHEA Grapalat" w:hAnsi="GHEA Grapalat"/>
          <w:sz w:val="20"/>
          <w:szCs w:val="20"/>
        </w:rPr>
        <w:t>բացված</w:t>
      </w:r>
      <w:r w:rsidRPr="00E6597C">
        <w:rPr>
          <w:rFonts w:ascii="GHEA Grapalat" w:hAnsi="GHEA Grapalat"/>
          <w:sz w:val="20"/>
          <w:szCs w:val="20"/>
          <w:lang w:val="af-ZA"/>
        </w:rPr>
        <w:t xml:space="preserve"> </w:t>
      </w:r>
      <w:r w:rsidR="003F1EEA" w:rsidRPr="00E6597C">
        <w:rPr>
          <w:rFonts w:ascii="GHEA Grapalat" w:hAnsi="GHEA Grapalat"/>
          <w:lang w:val="af-ZA"/>
        </w:rPr>
        <w:t>«</w:t>
      </w:r>
      <w:r w:rsidR="003B0D6E" w:rsidRPr="00E6597C">
        <w:rPr>
          <w:rFonts w:ascii="GHEA Grapalat" w:hAnsi="GHEA Grapalat"/>
          <w:sz w:val="20"/>
          <w:szCs w:val="20"/>
          <w:lang w:val="af-ZA"/>
        </w:rPr>
        <w:t>900008000466</w:t>
      </w:r>
      <w:r w:rsidR="003F1EEA" w:rsidRPr="00E6597C">
        <w:rPr>
          <w:rFonts w:ascii="GHEA Grapalat" w:hAnsi="GHEA Grapalat"/>
          <w:lang w:val="af-ZA"/>
        </w:rPr>
        <w:t>»</w:t>
      </w:r>
      <w:r w:rsidR="00F20DA5" w:rsidRPr="00E6597C">
        <w:rPr>
          <w:rFonts w:ascii="GHEA Grapalat" w:hAnsi="GHEA Grapalat"/>
          <w:sz w:val="20"/>
          <w:szCs w:val="20"/>
          <w:lang w:val="af-ZA"/>
        </w:rPr>
        <w:t xml:space="preserve"> </w:t>
      </w:r>
      <w:r w:rsidRPr="00E6597C">
        <w:rPr>
          <w:rFonts w:ascii="GHEA Grapalat" w:hAnsi="GHEA Grapalat"/>
          <w:sz w:val="20"/>
          <w:szCs w:val="20"/>
        </w:rPr>
        <w:t>գանձապետական</w:t>
      </w:r>
      <w:r w:rsidRPr="00E6597C">
        <w:rPr>
          <w:rFonts w:ascii="GHEA Grapalat" w:hAnsi="GHEA Grapalat"/>
          <w:sz w:val="20"/>
          <w:szCs w:val="20"/>
          <w:lang w:val="af-ZA"/>
        </w:rPr>
        <w:t xml:space="preserve"> </w:t>
      </w:r>
      <w:r w:rsidRPr="00E6597C">
        <w:rPr>
          <w:rFonts w:ascii="GHEA Grapalat" w:hAnsi="GHEA Grapalat"/>
          <w:sz w:val="20"/>
          <w:szCs w:val="20"/>
        </w:rPr>
        <w:t>հաշվ</w:t>
      </w:r>
      <w:r w:rsidR="00712311" w:rsidRPr="00E6597C">
        <w:rPr>
          <w:rFonts w:ascii="GHEA Grapalat" w:hAnsi="GHEA Grapalat"/>
          <w:sz w:val="20"/>
          <w:szCs w:val="20"/>
        </w:rPr>
        <w:t>ին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որը</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ենթակա</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վերադարձման</w:t>
      </w:r>
      <w:r w:rsidR="00712311" w:rsidRPr="00E6597C">
        <w:rPr>
          <w:rFonts w:ascii="GHEA Grapalat" w:hAnsi="GHEA Grapalat"/>
          <w:sz w:val="20"/>
          <w:szCs w:val="20"/>
          <w:lang w:val="af-ZA"/>
        </w:rPr>
        <w:t xml:space="preserve"> </w:t>
      </w:r>
      <w:r w:rsidR="002032CE" w:rsidRPr="00E6597C">
        <w:rPr>
          <w:rFonts w:ascii="GHEA Grapalat" w:hAnsi="GHEA Grapalat"/>
          <w:sz w:val="20"/>
          <w:szCs w:val="20"/>
        </w:rPr>
        <w:t>այն</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ներկայացրած</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մասնակցին</w:t>
      </w:r>
      <w:r w:rsidR="002032CE" w:rsidRPr="00E6597C">
        <w:rPr>
          <w:rFonts w:ascii="GHEA Grapalat" w:hAnsi="GHEA Grapalat"/>
          <w:sz w:val="20"/>
          <w:szCs w:val="20"/>
          <w:lang w:val="af-ZA"/>
        </w:rPr>
        <w:t xml:space="preserve">` </w:t>
      </w:r>
      <w:r w:rsidR="00402941" w:rsidRPr="00E6597C">
        <w:rPr>
          <w:rFonts w:ascii="GHEA Grapalat" w:hAnsi="GHEA Grapalat"/>
          <w:sz w:val="20"/>
          <w:szCs w:val="20"/>
        </w:rPr>
        <w:t>բացառությամբ</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սույն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հրավերի</w:t>
      </w:r>
      <w:r w:rsidR="00402941" w:rsidRPr="00E6597C">
        <w:rPr>
          <w:rFonts w:ascii="GHEA Grapalat" w:hAnsi="GHEA Grapalat"/>
          <w:sz w:val="20"/>
          <w:szCs w:val="20"/>
          <w:lang w:val="af-ZA"/>
        </w:rPr>
        <w:t xml:space="preserve"> 1-</w:t>
      </w:r>
      <w:r w:rsidR="00402941" w:rsidRPr="00E6597C">
        <w:rPr>
          <w:rFonts w:ascii="GHEA Grapalat" w:hAnsi="GHEA Grapalat"/>
          <w:sz w:val="20"/>
          <w:szCs w:val="20"/>
        </w:rPr>
        <w:t>ին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մասի</w:t>
      </w:r>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r w:rsidR="00402941" w:rsidRPr="00E6597C">
        <w:rPr>
          <w:rFonts w:ascii="GHEA Grapalat" w:hAnsi="GHEA Grapalat"/>
          <w:sz w:val="20"/>
          <w:szCs w:val="20"/>
        </w:rPr>
        <w:t>կետով</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նախատեսված</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դեպքերի</w:t>
      </w:r>
      <w:r w:rsidR="00712311" w:rsidRPr="00E6597C">
        <w:rPr>
          <w:rFonts w:ascii="GHEA Grapalat" w:hAnsi="GHEA Grapalat"/>
          <w:sz w:val="20"/>
          <w:szCs w:val="20"/>
          <w:lang w:val="af-ZA"/>
        </w:rPr>
        <w:t xml:space="preserve">: </w:t>
      </w:r>
      <w:r w:rsidR="006F3F15" w:rsidRPr="00BA41C0">
        <w:rPr>
          <w:rFonts w:ascii="GHEA Grapalat" w:hAnsi="GHEA Grapalat"/>
          <w:sz w:val="20"/>
          <w:szCs w:val="20"/>
        </w:rPr>
        <w:t>Ընդ</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որում</w:t>
      </w:r>
      <w:r w:rsidR="006F3F15" w:rsidRPr="00BE265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պայմանագիրը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կնքվելու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անգործության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ժամկետն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ավարտվելուն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եթե</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արդյունքները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բողոքարկված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չեն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առկայության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գնահատող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հանձնաժողովի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որոշումն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անփոփոխ</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թողնելու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դատարանի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եզրափակիչ</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ակտն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օրինական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ուժի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մեջ</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մտնելու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w:t>
      </w:r>
    </w:p>
    <w:p w14:paraId="6EAA97D8" w14:textId="19ED8FF7" w:rsidR="007367D4" w:rsidRDefault="007367D4" w:rsidP="00265A5A">
      <w:pPr>
        <w:shd w:val="clear" w:color="auto" w:fill="FFFFFF"/>
        <w:ind w:firstLine="375"/>
        <w:jc w:val="both"/>
        <w:rPr>
          <w:rFonts w:ascii="GHEA Grapalat" w:hAnsi="GHEA Grapalat"/>
          <w:sz w:val="20"/>
          <w:szCs w:val="20"/>
          <w:lang w:val="hy-AM"/>
        </w:rPr>
      </w:pPr>
      <w:r w:rsidRPr="00401C4E">
        <w:rPr>
          <w:rFonts w:ascii="GHEA Grapalat" w:hAnsi="GHEA Grapalat"/>
          <w:sz w:val="20"/>
          <w:szCs w:val="20"/>
        </w:rPr>
        <w:t>Եթե</w:t>
      </w:r>
      <w:r w:rsidRPr="00401C4E">
        <w:rPr>
          <w:rFonts w:ascii="GHEA Grapalat" w:hAnsi="GHEA Grapalat"/>
          <w:sz w:val="20"/>
          <w:szCs w:val="20"/>
          <w:lang w:val="af-ZA"/>
        </w:rPr>
        <w:t xml:space="preserve"> </w:t>
      </w:r>
      <w:r w:rsidRPr="00401C4E">
        <w:rPr>
          <w:rFonts w:ascii="GHEA Grapalat" w:hAnsi="GHEA Grapalat"/>
          <w:sz w:val="20"/>
          <w:szCs w:val="20"/>
        </w:rPr>
        <w:t>գնման</w:t>
      </w:r>
      <w:r w:rsidRPr="00401C4E">
        <w:rPr>
          <w:rFonts w:ascii="GHEA Grapalat" w:hAnsi="GHEA Grapalat"/>
          <w:sz w:val="20"/>
          <w:szCs w:val="20"/>
          <w:lang w:val="af-ZA"/>
        </w:rPr>
        <w:t xml:space="preserve"> </w:t>
      </w:r>
      <w:r w:rsidRPr="00401C4E">
        <w:rPr>
          <w:rFonts w:ascii="GHEA Grapalat" w:hAnsi="GHEA Grapalat"/>
          <w:sz w:val="20"/>
          <w:szCs w:val="20"/>
        </w:rPr>
        <w:t>ընթացակարգը</w:t>
      </w:r>
      <w:r w:rsidRPr="00401C4E">
        <w:rPr>
          <w:rFonts w:ascii="GHEA Grapalat" w:hAnsi="GHEA Grapalat"/>
          <w:sz w:val="20"/>
          <w:szCs w:val="20"/>
          <w:lang w:val="af-ZA"/>
        </w:rPr>
        <w:t xml:space="preserve"> </w:t>
      </w:r>
      <w:r w:rsidRPr="00401C4E">
        <w:rPr>
          <w:rFonts w:ascii="GHEA Grapalat" w:hAnsi="GHEA Grapalat"/>
          <w:sz w:val="20"/>
          <w:szCs w:val="20"/>
        </w:rPr>
        <w:t>կազմակերպվում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r w:rsidRPr="00401C4E">
        <w:rPr>
          <w:rFonts w:ascii="GHEA Grapalat" w:hAnsi="GHEA Grapalat"/>
          <w:sz w:val="20"/>
          <w:szCs w:val="20"/>
        </w:rPr>
        <w:t>րենքի</w:t>
      </w:r>
      <w:r w:rsidRPr="00401C4E">
        <w:rPr>
          <w:rFonts w:ascii="GHEA Grapalat" w:hAnsi="GHEA Grapalat"/>
          <w:sz w:val="20"/>
          <w:szCs w:val="20"/>
          <w:lang w:val="af-ZA"/>
        </w:rPr>
        <w:t xml:space="preserve"> 15-</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հոդվածի</w:t>
      </w:r>
      <w:r w:rsidRPr="00401C4E">
        <w:rPr>
          <w:rFonts w:ascii="GHEA Grapalat" w:hAnsi="GHEA Grapalat"/>
          <w:sz w:val="20"/>
          <w:szCs w:val="20"/>
          <w:lang w:val="af-ZA"/>
        </w:rPr>
        <w:t xml:space="preserve"> 6-</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մասի</w:t>
      </w:r>
      <w:r w:rsidRPr="00401C4E">
        <w:rPr>
          <w:rFonts w:ascii="GHEA Grapalat" w:hAnsi="GHEA Grapalat"/>
          <w:sz w:val="20"/>
          <w:szCs w:val="20"/>
          <w:lang w:val="af-ZA"/>
        </w:rPr>
        <w:t xml:space="preserve"> 2-</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կետի</w:t>
      </w:r>
      <w:r w:rsidRPr="00401C4E">
        <w:rPr>
          <w:rFonts w:ascii="GHEA Grapalat" w:hAnsi="GHEA Grapalat"/>
          <w:sz w:val="20"/>
          <w:szCs w:val="20"/>
          <w:lang w:val="af-ZA"/>
        </w:rPr>
        <w:t xml:space="preserve"> </w:t>
      </w:r>
      <w:r w:rsidRPr="00401C4E">
        <w:rPr>
          <w:rFonts w:ascii="GHEA Grapalat" w:hAnsi="GHEA Grapalat"/>
          <w:sz w:val="20"/>
          <w:szCs w:val="20"/>
        </w:rPr>
        <w:t>հիման</w:t>
      </w:r>
      <w:r w:rsidRPr="00401C4E">
        <w:rPr>
          <w:rFonts w:ascii="GHEA Grapalat" w:hAnsi="GHEA Grapalat"/>
          <w:sz w:val="20"/>
          <w:szCs w:val="20"/>
          <w:lang w:val="af-ZA"/>
        </w:rPr>
        <w:t xml:space="preserve"> </w:t>
      </w:r>
      <w:r w:rsidRPr="00401C4E">
        <w:rPr>
          <w:rFonts w:ascii="GHEA Grapalat" w:hAnsi="GHEA Grapalat"/>
          <w:sz w:val="20"/>
          <w:szCs w:val="20"/>
        </w:rPr>
        <w:t>վրա</w:t>
      </w:r>
      <w:r w:rsidRPr="00401C4E">
        <w:rPr>
          <w:rFonts w:ascii="GHEA Grapalat" w:hAnsi="GHEA Grapalat"/>
          <w:sz w:val="20"/>
          <w:szCs w:val="20"/>
          <w:lang w:val="af-ZA"/>
        </w:rPr>
        <w:t xml:space="preserve">, </w:t>
      </w:r>
      <w:r w:rsidRPr="00401C4E">
        <w:rPr>
          <w:rFonts w:ascii="GHEA Grapalat" w:hAnsi="GHEA Grapalat"/>
          <w:sz w:val="20"/>
          <w:szCs w:val="20"/>
        </w:rPr>
        <w:t>հայտի</w:t>
      </w:r>
      <w:r w:rsidRPr="00401C4E">
        <w:rPr>
          <w:rFonts w:ascii="GHEA Grapalat" w:hAnsi="GHEA Grapalat"/>
          <w:sz w:val="20"/>
          <w:szCs w:val="20"/>
          <w:lang w:val="af-ZA"/>
        </w:rPr>
        <w:t xml:space="preserve"> </w:t>
      </w:r>
      <w:r w:rsidRPr="00401C4E">
        <w:rPr>
          <w:rFonts w:ascii="GHEA Grapalat" w:hAnsi="GHEA Grapalat"/>
          <w:sz w:val="20"/>
          <w:szCs w:val="20"/>
        </w:rPr>
        <w:t>ապահովումը</w:t>
      </w:r>
      <w:r w:rsidRPr="00401C4E">
        <w:rPr>
          <w:rFonts w:ascii="GHEA Grapalat" w:hAnsi="GHEA Grapalat"/>
          <w:sz w:val="20"/>
          <w:szCs w:val="20"/>
          <w:lang w:val="af-ZA"/>
        </w:rPr>
        <w:t xml:space="preserve"> </w:t>
      </w:r>
      <w:r w:rsidRPr="00401C4E">
        <w:rPr>
          <w:rFonts w:ascii="GHEA Grapalat" w:hAnsi="GHEA Grapalat"/>
          <w:sz w:val="20"/>
          <w:szCs w:val="20"/>
        </w:rPr>
        <w:t>պայմանագիրը</w:t>
      </w:r>
      <w:r w:rsidRPr="00401C4E">
        <w:rPr>
          <w:rFonts w:ascii="GHEA Grapalat" w:hAnsi="GHEA Grapalat"/>
          <w:sz w:val="20"/>
          <w:szCs w:val="20"/>
          <w:lang w:val="af-ZA"/>
        </w:rPr>
        <w:t xml:space="preserve"> </w:t>
      </w:r>
      <w:r w:rsidRPr="00401C4E">
        <w:rPr>
          <w:rFonts w:ascii="GHEA Grapalat" w:hAnsi="GHEA Grapalat"/>
          <w:sz w:val="20"/>
          <w:szCs w:val="20"/>
        </w:rPr>
        <w:t>կնքած</w:t>
      </w:r>
      <w:r w:rsidRPr="00401C4E">
        <w:rPr>
          <w:rFonts w:ascii="GHEA Grapalat" w:hAnsi="GHEA Grapalat"/>
          <w:sz w:val="20"/>
          <w:szCs w:val="20"/>
          <w:lang w:val="af-ZA"/>
        </w:rPr>
        <w:t xml:space="preserve"> </w:t>
      </w:r>
      <w:r w:rsidRPr="00401C4E">
        <w:rPr>
          <w:rFonts w:ascii="GHEA Grapalat" w:hAnsi="GHEA Grapalat"/>
          <w:sz w:val="20"/>
          <w:szCs w:val="20"/>
        </w:rPr>
        <w:t>անձին</w:t>
      </w:r>
      <w:r w:rsidRPr="00265A5A">
        <w:rPr>
          <w:rFonts w:ascii="GHEA Grapalat" w:hAnsi="GHEA Grapalat"/>
          <w:sz w:val="20"/>
          <w:szCs w:val="20"/>
          <w:lang w:val="af-ZA"/>
        </w:rPr>
        <w:t xml:space="preserve"> </w:t>
      </w:r>
      <w:r w:rsidRPr="00401C4E">
        <w:rPr>
          <w:rFonts w:ascii="GHEA Grapalat" w:hAnsi="GHEA Grapalat"/>
          <w:sz w:val="20"/>
          <w:szCs w:val="20"/>
        </w:rPr>
        <w:t>վերադարձվում</w:t>
      </w:r>
      <w:r w:rsidRPr="00265A5A">
        <w:rPr>
          <w:rFonts w:ascii="GHEA Grapalat" w:hAnsi="GHEA Grapalat"/>
          <w:sz w:val="20"/>
          <w:szCs w:val="20"/>
          <w:lang w:val="af-ZA"/>
        </w:rPr>
        <w:t xml:space="preserve"> </w:t>
      </w:r>
      <w:r w:rsidRPr="00401C4E">
        <w:rPr>
          <w:rFonts w:ascii="GHEA Grapalat" w:hAnsi="GHEA Grapalat"/>
          <w:sz w:val="20"/>
          <w:szCs w:val="20"/>
        </w:rPr>
        <w:t>է</w:t>
      </w:r>
      <w:r w:rsidRPr="00265A5A">
        <w:rPr>
          <w:rFonts w:ascii="GHEA Grapalat" w:hAnsi="GHEA Grapalat"/>
          <w:sz w:val="20"/>
          <w:szCs w:val="20"/>
          <w:lang w:val="af-ZA"/>
        </w:rPr>
        <w:t xml:space="preserve"> </w:t>
      </w:r>
      <w:r w:rsidRPr="00401C4E">
        <w:rPr>
          <w:rFonts w:ascii="GHEA Grapalat" w:hAnsi="GHEA Grapalat"/>
          <w:sz w:val="20"/>
          <w:szCs w:val="20"/>
        </w:rPr>
        <w:t>ֆինանսական</w:t>
      </w:r>
      <w:r w:rsidRPr="00265A5A">
        <w:rPr>
          <w:rFonts w:ascii="GHEA Grapalat" w:hAnsi="GHEA Grapalat"/>
          <w:sz w:val="20"/>
          <w:szCs w:val="20"/>
          <w:lang w:val="af-ZA"/>
        </w:rPr>
        <w:t xml:space="preserve"> </w:t>
      </w:r>
      <w:r w:rsidRPr="00401C4E">
        <w:rPr>
          <w:rFonts w:ascii="GHEA Grapalat" w:hAnsi="GHEA Grapalat"/>
          <w:sz w:val="20"/>
          <w:szCs w:val="20"/>
        </w:rPr>
        <w:t>միջոցներ</w:t>
      </w:r>
      <w:r w:rsidRPr="00265A5A">
        <w:rPr>
          <w:rFonts w:ascii="GHEA Grapalat" w:hAnsi="GHEA Grapalat"/>
          <w:sz w:val="20"/>
          <w:szCs w:val="20"/>
          <w:lang w:val="af-ZA"/>
        </w:rPr>
        <w:t xml:space="preserve"> </w:t>
      </w:r>
      <w:r w:rsidRPr="00401C4E">
        <w:rPr>
          <w:rFonts w:ascii="GHEA Grapalat" w:hAnsi="GHEA Grapalat"/>
          <w:sz w:val="20"/>
          <w:szCs w:val="20"/>
        </w:rPr>
        <w:t>նախատեսված</w:t>
      </w:r>
      <w:r w:rsidRPr="00265A5A">
        <w:rPr>
          <w:rFonts w:ascii="GHEA Grapalat" w:hAnsi="GHEA Grapalat"/>
          <w:sz w:val="20"/>
          <w:szCs w:val="20"/>
          <w:lang w:val="af-ZA"/>
        </w:rPr>
        <w:t xml:space="preserve"> </w:t>
      </w:r>
      <w:r w:rsidRPr="00401C4E">
        <w:rPr>
          <w:rFonts w:ascii="GHEA Grapalat" w:hAnsi="GHEA Grapalat"/>
          <w:sz w:val="20"/>
          <w:szCs w:val="20"/>
        </w:rPr>
        <w:t>լինելու</w:t>
      </w:r>
      <w:r w:rsidRPr="00265A5A">
        <w:rPr>
          <w:rFonts w:ascii="GHEA Grapalat" w:hAnsi="GHEA Grapalat"/>
          <w:sz w:val="20"/>
          <w:szCs w:val="20"/>
          <w:lang w:val="af-ZA"/>
        </w:rPr>
        <w:t xml:space="preserve"> </w:t>
      </w:r>
      <w:r w:rsidRPr="00401C4E">
        <w:rPr>
          <w:rFonts w:ascii="GHEA Grapalat" w:hAnsi="GHEA Grapalat"/>
          <w:sz w:val="20"/>
          <w:szCs w:val="20"/>
        </w:rPr>
        <w:t>վերաբերյալ</w:t>
      </w:r>
      <w:r w:rsidRPr="00265A5A">
        <w:rPr>
          <w:rFonts w:ascii="GHEA Grapalat" w:hAnsi="GHEA Grapalat"/>
          <w:sz w:val="20"/>
          <w:szCs w:val="20"/>
          <w:lang w:val="af-ZA"/>
        </w:rPr>
        <w:t xml:space="preserve"> </w:t>
      </w:r>
      <w:r w:rsidRPr="00401C4E">
        <w:rPr>
          <w:rFonts w:ascii="GHEA Grapalat" w:hAnsi="GHEA Grapalat"/>
          <w:sz w:val="20"/>
          <w:szCs w:val="20"/>
        </w:rPr>
        <w:t>կողմերի</w:t>
      </w:r>
      <w:r w:rsidRPr="00265A5A">
        <w:rPr>
          <w:rFonts w:ascii="GHEA Grapalat" w:hAnsi="GHEA Grapalat"/>
          <w:sz w:val="20"/>
          <w:szCs w:val="20"/>
          <w:lang w:val="af-ZA"/>
        </w:rPr>
        <w:t xml:space="preserve"> </w:t>
      </w:r>
      <w:r w:rsidRPr="00401C4E">
        <w:rPr>
          <w:rFonts w:ascii="GHEA Grapalat" w:hAnsi="GHEA Grapalat"/>
          <w:sz w:val="20"/>
          <w:szCs w:val="20"/>
        </w:rPr>
        <w:t>միջև</w:t>
      </w:r>
      <w:r w:rsidRPr="00265A5A">
        <w:rPr>
          <w:rFonts w:ascii="GHEA Grapalat" w:hAnsi="GHEA Grapalat"/>
          <w:sz w:val="20"/>
          <w:szCs w:val="20"/>
          <w:lang w:val="af-ZA"/>
        </w:rPr>
        <w:t xml:space="preserve"> </w:t>
      </w:r>
      <w:r w:rsidRPr="00401C4E">
        <w:rPr>
          <w:rFonts w:ascii="GHEA Grapalat" w:hAnsi="GHEA Grapalat"/>
          <w:sz w:val="20"/>
          <w:szCs w:val="20"/>
        </w:rPr>
        <w:t>համաձայնագիրը</w:t>
      </w:r>
      <w:r w:rsidRPr="00265A5A">
        <w:rPr>
          <w:rFonts w:ascii="GHEA Grapalat" w:hAnsi="GHEA Grapalat"/>
          <w:sz w:val="20"/>
          <w:szCs w:val="20"/>
          <w:lang w:val="af-ZA"/>
        </w:rPr>
        <w:t xml:space="preserve"> </w:t>
      </w:r>
      <w:r w:rsidRPr="00401C4E">
        <w:rPr>
          <w:rFonts w:ascii="GHEA Grapalat" w:hAnsi="GHEA Grapalat"/>
          <w:sz w:val="20"/>
          <w:szCs w:val="20"/>
        </w:rPr>
        <w:t>կնքվելու</w:t>
      </w:r>
      <w:r w:rsidRPr="00265A5A">
        <w:rPr>
          <w:rFonts w:ascii="GHEA Grapalat" w:hAnsi="GHEA Grapalat"/>
          <w:sz w:val="20"/>
          <w:szCs w:val="20"/>
          <w:lang w:val="af-ZA"/>
        </w:rPr>
        <w:t xml:space="preserve"> </w:t>
      </w:r>
      <w:r w:rsidRPr="00401C4E">
        <w:rPr>
          <w:rFonts w:ascii="GHEA Grapalat" w:hAnsi="GHEA Grapalat"/>
          <w:sz w:val="20"/>
          <w:szCs w:val="20"/>
        </w:rPr>
        <w:t>օրվան</w:t>
      </w:r>
      <w:r w:rsidRPr="00265A5A">
        <w:rPr>
          <w:rFonts w:ascii="GHEA Grapalat" w:hAnsi="GHEA Grapalat"/>
          <w:sz w:val="20"/>
          <w:szCs w:val="20"/>
          <w:lang w:val="af-ZA"/>
        </w:rPr>
        <w:t xml:space="preserve"> </w:t>
      </w:r>
      <w:r w:rsidRPr="00401C4E">
        <w:rPr>
          <w:rFonts w:ascii="GHEA Grapalat" w:hAnsi="GHEA Grapalat"/>
          <w:sz w:val="20"/>
          <w:szCs w:val="20"/>
        </w:rPr>
        <w:t>հաջորդող</w:t>
      </w:r>
      <w:r w:rsidRPr="00265A5A">
        <w:rPr>
          <w:rFonts w:ascii="GHEA Grapalat" w:hAnsi="GHEA Grapalat"/>
          <w:sz w:val="20"/>
          <w:szCs w:val="20"/>
          <w:lang w:val="af-ZA"/>
        </w:rPr>
        <w:t xml:space="preserve">  </w:t>
      </w:r>
      <w:r w:rsidRPr="00401C4E">
        <w:rPr>
          <w:rFonts w:ascii="GHEA Grapalat" w:hAnsi="GHEA Grapalat"/>
          <w:sz w:val="20"/>
          <w:szCs w:val="20"/>
        </w:rPr>
        <w:t>հինգ</w:t>
      </w:r>
      <w:r w:rsidRPr="00265A5A">
        <w:rPr>
          <w:rFonts w:ascii="GHEA Grapalat" w:hAnsi="GHEA Grapalat"/>
          <w:sz w:val="20"/>
          <w:szCs w:val="20"/>
          <w:lang w:val="af-ZA"/>
        </w:rPr>
        <w:t xml:space="preserve"> </w:t>
      </w:r>
      <w:r w:rsidRPr="00401C4E">
        <w:rPr>
          <w:rFonts w:ascii="GHEA Grapalat" w:hAnsi="GHEA Grapalat"/>
          <w:sz w:val="20"/>
          <w:szCs w:val="20"/>
        </w:rPr>
        <w:t>աշխատանքային</w:t>
      </w:r>
      <w:r w:rsidRPr="00265A5A">
        <w:rPr>
          <w:rFonts w:ascii="GHEA Grapalat" w:hAnsi="GHEA Grapalat"/>
          <w:sz w:val="20"/>
          <w:szCs w:val="20"/>
          <w:lang w:val="af-ZA"/>
        </w:rPr>
        <w:t xml:space="preserve"> </w:t>
      </w:r>
      <w:r w:rsidRPr="00401C4E">
        <w:rPr>
          <w:rFonts w:ascii="GHEA Grapalat" w:hAnsi="GHEA Grapalat"/>
          <w:sz w:val="20"/>
          <w:szCs w:val="20"/>
        </w:rPr>
        <w:t>օրվա</w:t>
      </w:r>
      <w:r w:rsidRPr="00265A5A">
        <w:rPr>
          <w:rFonts w:ascii="GHEA Grapalat" w:hAnsi="GHEA Grapalat"/>
          <w:sz w:val="20"/>
          <w:szCs w:val="20"/>
          <w:lang w:val="af-ZA"/>
        </w:rPr>
        <w:t xml:space="preserve"> </w:t>
      </w:r>
      <w:r w:rsidRPr="00401C4E">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Եթե</w:t>
      </w:r>
      <w:r w:rsidRPr="00265A5A">
        <w:rPr>
          <w:rFonts w:ascii="GHEA Grapalat" w:hAnsi="GHEA Grapalat"/>
          <w:sz w:val="20"/>
          <w:szCs w:val="20"/>
          <w:lang w:val="af-ZA"/>
        </w:rPr>
        <w:t xml:space="preserve">  </w:t>
      </w:r>
      <w:r w:rsidRPr="00265A5A">
        <w:rPr>
          <w:rFonts w:ascii="GHEA Grapalat" w:hAnsi="GHEA Grapalat"/>
          <w:sz w:val="20"/>
          <w:szCs w:val="20"/>
        </w:rPr>
        <w:t>պայմանագիր</w:t>
      </w:r>
      <w:r w:rsidRPr="00265A5A">
        <w:rPr>
          <w:rFonts w:ascii="GHEA Grapalat" w:hAnsi="GHEA Grapalat"/>
          <w:sz w:val="20"/>
          <w:szCs w:val="20"/>
          <w:lang w:val="af-ZA"/>
        </w:rPr>
        <w:t xml:space="preserve"> </w:t>
      </w:r>
      <w:r w:rsidRPr="00265A5A">
        <w:rPr>
          <w:rFonts w:ascii="GHEA Grapalat" w:hAnsi="GHEA Grapalat"/>
          <w:sz w:val="20"/>
          <w:szCs w:val="20"/>
        </w:rPr>
        <w:t>կնքելու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265A5A">
        <w:rPr>
          <w:rFonts w:ascii="GHEA Grapalat" w:hAnsi="GHEA Grapalat"/>
          <w:sz w:val="20"/>
          <w:szCs w:val="20"/>
        </w:rPr>
        <w:t>հաջորդող</w:t>
      </w:r>
      <w:r w:rsidRPr="00265A5A">
        <w:rPr>
          <w:rFonts w:ascii="GHEA Grapalat" w:hAnsi="GHEA Grapalat"/>
          <w:sz w:val="20"/>
          <w:szCs w:val="20"/>
          <w:lang w:val="af-ZA"/>
        </w:rPr>
        <w:t xml:space="preserve"> </w:t>
      </w:r>
      <w:r w:rsidRPr="00265A5A">
        <w:rPr>
          <w:rFonts w:ascii="GHEA Grapalat" w:hAnsi="GHEA Grapalat"/>
          <w:sz w:val="20"/>
          <w:szCs w:val="20"/>
        </w:rPr>
        <w:t>վեց</w:t>
      </w:r>
      <w:r w:rsidRPr="00265A5A">
        <w:rPr>
          <w:rFonts w:ascii="GHEA Grapalat" w:hAnsi="GHEA Grapalat"/>
          <w:sz w:val="20"/>
          <w:szCs w:val="20"/>
          <w:lang w:val="af-ZA"/>
        </w:rPr>
        <w:t xml:space="preserve"> </w:t>
      </w:r>
      <w:r w:rsidRPr="00265A5A">
        <w:rPr>
          <w:rFonts w:ascii="GHEA Grapalat" w:hAnsi="GHEA Grapalat"/>
          <w:sz w:val="20"/>
          <w:szCs w:val="20"/>
        </w:rPr>
        <w:t>ամսվա</w:t>
      </w:r>
      <w:r w:rsidRPr="00265A5A">
        <w:rPr>
          <w:rFonts w:ascii="GHEA Grapalat" w:hAnsi="GHEA Grapalat"/>
          <w:sz w:val="20"/>
          <w:szCs w:val="20"/>
          <w:lang w:val="af-ZA"/>
        </w:rPr>
        <w:t xml:space="preserve"> </w:t>
      </w:r>
      <w:r w:rsidRPr="00265A5A">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պայմանագրի</w:t>
      </w:r>
      <w:r w:rsidRPr="00265A5A">
        <w:rPr>
          <w:rFonts w:ascii="GHEA Grapalat" w:hAnsi="GHEA Grapalat"/>
          <w:sz w:val="20"/>
          <w:szCs w:val="20"/>
          <w:lang w:val="af-ZA"/>
        </w:rPr>
        <w:t xml:space="preserve"> </w:t>
      </w:r>
      <w:r w:rsidRPr="00265A5A">
        <w:rPr>
          <w:rFonts w:ascii="GHEA Grapalat" w:hAnsi="GHEA Grapalat"/>
          <w:sz w:val="20"/>
          <w:szCs w:val="20"/>
        </w:rPr>
        <w:t>կատարման</w:t>
      </w:r>
      <w:r w:rsidRPr="00265A5A">
        <w:rPr>
          <w:rFonts w:ascii="GHEA Grapalat" w:hAnsi="GHEA Grapalat"/>
          <w:sz w:val="20"/>
          <w:szCs w:val="20"/>
          <w:lang w:val="af-ZA"/>
        </w:rPr>
        <w:t xml:space="preserve"> </w:t>
      </w:r>
      <w:r w:rsidRPr="00265A5A">
        <w:rPr>
          <w:rFonts w:ascii="GHEA Grapalat" w:hAnsi="GHEA Grapalat"/>
          <w:sz w:val="20"/>
          <w:szCs w:val="20"/>
        </w:rPr>
        <w:t>համար</w:t>
      </w:r>
      <w:r w:rsidRPr="00265A5A">
        <w:rPr>
          <w:rFonts w:ascii="GHEA Grapalat" w:hAnsi="GHEA Grapalat"/>
          <w:sz w:val="20"/>
          <w:szCs w:val="20"/>
          <w:lang w:val="af-ZA"/>
        </w:rPr>
        <w:t xml:space="preserve"> </w:t>
      </w:r>
      <w:r w:rsidRPr="00265A5A">
        <w:rPr>
          <w:rFonts w:ascii="GHEA Grapalat" w:hAnsi="GHEA Grapalat"/>
          <w:sz w:val="20"/>
          <w:szCs w:val="20"/>
        </w:rPr>
        <w:t>ֆինանսական</w:t>
      </w:r>
      <w:r w:rsidRPr="00265A5A">
        <w:rPr>
          <w:rFonts w:ascii="GHEA Grapalat" w:hAnsi="GHEA Grapalat"/>
          <w:sz w:val="20"/>
          <w:szCs w:val="20"/>
          <w:lang w:val="af-ZA"/>
        </w:rPr>
        <w:t xml:space="preserve"> </w:t>
      </w:r>
      <w:r w:rsidRPr="00265A5A">
        <w:rPr>
          <w:rFonts w:ascii="GHEA Grapalat" w:hAnsi="GHEA Grapalat"/>
          <w:sz w:val="20"/>
          <w:szCs w:val="20"/>
        </w:rPr>
        <w:t>միջոցներ</w:t>
      </w:r>
      <w:r w:rsidRPr="00265A5A">
        <w:rPr>
          <w:rFonts w:ascii="GHEA Grapalat" w:hAnsi="GHEA Grapalat"/>
          <w:sz w:val="20"/>
          <w:szCs w:val="20"/>
          <w:lang w:val="af-ZA"/>
        </w:rPr>
        <w:t xml:space="preserve"> </w:t>
      </w:r>
      <w:r w:rsidRPr="00265A5A">
        <w:rPr>
          <w:rFonts w:ascii="GHEA Grapalat" w:hAnsi="GHEA Grapalat"/>
          <w:sz w:val="20"/>
          <w:szCs w:val="20"/>
        </w:rPr>
        <w:t>չեն</w:t>
      </w:r>
      <w:r w:rsidRPr="00265A5A">
        <w:rPr>
          <w:rFonts w:ascii="GHEA Grapalat" w:hAnsi="GHEA Grapalat"/>
          <w:sz w:val="20"/>
          <w:szCs w:val="20"/>
          <w:lang w:val="af-ZA"/>
        </w:rPr>
        <w:t xml:space="preserve"> </w:t>
      </w:r>
      <w:r w:rsidRPr="00265A5A">
        <w:rPr>
          <w:rFonts w:ascii="GHEA Grapalat" w:hAnsi="GHEA Grapalat"/>
          <w:sz w:val="20"/>
          <w:szCs w:val="20"/>
        </w:rPr>
        <w:t>նախատեսվում</w:t>
      </w:r>
      <w:r w:rsidRPr="00265A5A">
        <w:rPr>
          <w:rFonts w:ascii="GHEA Grapalat" w:hAnsi="GHEA Grapalat"/>
          <w:sz w:val="20"/>
          <w:szCs w:val="20"/>
          <w:lang w:val="af-ZA"/>
        </w:rPr>
        <w:t xml:space="preserve"> </w:t>
      </w:r>
      <w:r w:rsidRPr="00265A5A">
        <w:rPr>
          <w:rFonts w:ascii="GHEA Grapalat" w:hAnsi="GHEA Grapalat"/>
          <w:sz w:val="20"/>
          <w:szCs w:val="20"/>
        </w:rPr>
        <w:t>և</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լուծվում</w:t>
      </w:r>
      <w:r w:rsidRPr="00265A5A">
        <w:rPr>
          <w:rFonts w:ascii="GHEA Grapalat" w:hAnsi="GHEA Grapalat"/>
          <w:sz w:val="20"/>
          <w:szCs w:val="20"/>
          <w:lang w:val="af-ZA"/>
        </w:rPr>
        <w:t xml:space="preserve"> </w:t>
      </w:r>
      <w:r w:rsidRPr="00265A5A">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ապա</w:t>
      </w:r>
      <w:r w:rsidRPr="00265A5A">
        <w:rPr>
          <w:rFonts w:ascii="GHEA Grapalat" w:hAnsi="GHEA Grapalat"/>
          <w:sz w:val="20"/>
          <w:szCs w:val="20"/>
          <w:lang w:val="af-ZA"/>
        </w:rPr>
        <w:t xml:space="preserve"> </w:t>
      </w:r>
      <w:r w:rsidRPr="00BA7559">
        <w:rPr>
          <w:rFonts w:ascii="GHEA Grapalat" w:hAnsi="GHEA Grapalat"/>
          <w:sz w:val="20"/>
          <w:szCs w:val="20"/>
        </w:rPr>
        <w:t>հայտի</w:t>
      </w:r>
      <w:r w:rsidRPr="00265A5A">
        <w:rPr>
          <w:rFonts w:ascii="GHEA Grapalat" w:hAnsi="GHEA Grapalat"/>
          <w:sz w:val="20"/>
          <w:szCs w:val="20"/>
          <w:lang w:val="af-ZA"/>
        </w:rPr>
        <w:t xml:space="preserve"> </w:t>
      </w:r>
      <w:r w:rsidRPr="00BA7559">
        <w:rPr>
          <w:rFonts w:ascii="GHEA Grapalat" w:hAnsi="GHEA Grapalat"/>
          <w:sz w:val="20"/>
          <w:szCs w:val="20"/>
        </w:rPr>
        <w:t>ապահովումը</w:t>
      </w:r>
      <w:r w:rsidRPr="00265A5A">
        <w:rPr>
          <w:rFonts w:ascii="GHEA Grapalat" w:hAnsi="GHEA Grapalat"/>
          <w:sz w:val="20"/>
          <w:szCs w:val="20"/>
          <w:lang w:val="af-ZA"/>
        </w:rPr>
        <w:t xml:space="preserve"> </w:t>
      </w:r>
      <w:r w:rsidRPr="00BA7559">
        <w:rPr>
          <w:rFonts w:ascii="GHEA Grapalat" w:hAnsi="GHEA Grapalat"/>
          <w:sz w:val="20"/>
          <w:szCs w:val="20"/>
        </w:rPr>
        <w:t>վերադարձվում</w:t>
      </w:r>
      <w:r w:rsidRPr="00265A5A">
        <w:rPr>
          <w:rFonts w:ascii="GHEA Grapalat" w:hAnsi="GHEA Grapalat"/>
          <w:sz w:val="20"/>
          <w:szCs w:val="20"/>
          <w:lang w:val="af-ZA"/>
        </w:rPr>
        <w:t xml:space="preserve"> </w:t>
      </w:r>
      <w:r w:rsidRPr="00BA7559">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BA7559">
        <w:rPr>
          <w:rFonts w:ascii="GHEA Grapalat" w:hAnsi="GHEA Grapalat"/>
          <w:sz w:val="20"/>
          <w:szCs w:val="20"/>
        </w:rPr>
        <w:t>հաջորդող</w:t>
      </w:r>
      <w:r w:rsidRPr="00265A5A">
        <w:rPr>
          <w:rFonts w:ascii="GHEA Grapalat" w:hAnsi="GHEA Grapalat"/>
          <w:sz w:val="20"/>
          <w:szCs w:val="20"/>
          <w:lang w:val="af-ZA"/>
        </w:rPr>
        <w:t xml:space="preserve"> </w:t>
      </w:r>
      <w:r w:rsidRPr="00BA7559">
        <w:rPr>
          <w:rFonts w:ascii="GHEA Grapalat" w:hAnsi="GHEA Grapalat"/>
          <w:sz w:val="20"/>
          <w:szCs w:val="20"/>
        </w:rPr>
        <w:t>հինգ</w:t>
      </w:r>
      <w:r w:rsidRPr="00265A5A">
        <w:rPr>
          <w:rFonts w:ascii="GHEA Grapalat" w:hAnsi="GHEA Grapalat"/>
          <w:sz w:val="20"/>
          <w:szCs w:val="20"/>
          <w:lang w:val="af-ZA"/>
        </w:rPr>
        <w:t xml:space="preserve"> </w:t>
      </w:r>
      <w:r w:rsidRPr="00BA7559">
        <w:rPr>
          <w:rFonts w:ascii="GHEA Grapalat" w:hAnsi="GHEA Grapalat"/>
          <w:sz w:val="20"/>
          <w:szCs w:val="20"/>
        </w:rPr>
        <w:t>աշխատանքային</w:t>
      </w:r>
      <w:r w:rsidRPr="00BA7559">
        <w:rPr>
          <w:rFonts w:ascii="GHEA Grapalat" w:hAnsi="GHEA Grapalat"/>
          <w:sz w:val="20"/>
          <w:szCs w:val="20"/>
          <w:lang w:val="af-ZA"/>
        </w:rPr>
        <w:t xml:space="preserve"> </w:t>
      </w:r>
      <w:r w:rsidRPr="00BA7559">
        <w:rPr>
          <w:rFonts w:ascii="GHEA Grapalat" w:hAnsi="GHEA Grapalat"/>
          <w:sz w:val="20"/>
          <w:szCs w:val="20"/>
        </w:rPr>
        <w:t>օրվա</w:t>
      </w:r>
      <w:r w:rsidRPr="00BA7559">
        <w:rPr>
          <w:rFonts w:ascii="GHEA Grapalat" w:hAnsi="GHEA Grapalat"/>
          <w:sz w:val="20"/>
          <w:szCs w:val="20"/>
          <w:lang w:val="af-ZA"/>
        </w:rPr>
        <w:t xml:space="preserve"> </w:t>
      </w:r>
      <w:r w:rsidRPr="00BA7559">
        <w:rPr>
          <w:rFonts w:ascii="GHEA Grapalat" w:hAnsi="GHEA Grapalat"/>
          <w:sz w:val="20"/>
          <w:szCs w:val="20"/>
        </w:rPr>
        <w:t>ընթացքում</w:t>
      </w:r>
      <w:r w:rsidRPr="00BA7559">
        <w:rPr>
          <w:rFonts w:ascii="GHEA Grapalat" w:hAnsi="GHEA Grapalat"/>
          <w:sz w:val="20"/>
          <w:szCs w:val="20"/>
          <w:lang w:val="hy-AM"/>
        </w:rPr>
        <w:t>:</w:t>
      </w:r>
      <w:r w:rsidR="00263447">
        <w:rPr>
          <w:rStyle w:val="FootnoteReference"/>
          <w:rFonts w:ascii="GHEA Grapalat" w:hAnsi="GHEA Grapalat"/>
          <w:sz w:val="20"/>
          <w:szCs w:val="20"/>
          <w:lang w:val="hy-AM"/>
        </w:rPr>
        <w:footnoteReference w:id="7"/>
      </w:r>
    </w:p>
    <w:p w14:paraId="3E1B1407" w14:textId="77777777" w:rsidR="00E57B16" w:rsidRDefault="00E57B16" w:rsidP="00E57B16">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FDC310D"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D5297C4"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4AF8DF92" w14:textId="77777777" w:rsidR="000A7528" w:rsidRPr="00E6597C" w:rsidRDefault="00283198" w:rsidP="00015CC3">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265A5A">
        <w:rPr>
          <w:rFonts w:ascii="GHEA Grapalat" w:hAnsi="GHEA Grapalat"/>
          <w:sz w:val="20"/>
          <w:szCs w:val="20"/>
          <w:lang w:val="hy-AM"/>
        </w:rPr>
        <w:t>Գնման</w:t>
      </w:r>
      <w:r w:rsidR="00712311" w:rsidRPr="00E6597C">
        <w:rPr>
          <w:rFonts w:ascii="GHEA Grapalat" w:hAnsi="GHEA Grapalat"/>
          <w:sz w:val="20"/>
          <w:szCs w:val="20"/>
          <w:lang w:val="af-ZA"/>
        </w:rPr>
        <w:t xml:space="preserve"> </w:t>
      </w:r>
      <w:r w:rsidR="000A7528" w:rsidRPr="00265A5A">
        <w:rPr>
          <w:rFonts w:ascii="GHEA Grapalat" w:hAnsi="GHEA Grapalat"/>
          <w:sz w:val="20"/>
          <w:szCs w:val="20"/>
          <w:lang w:val="hy-AM"/>
        </w:rPr>
        <w:t>ընթացակարգ</w:t>
      </w:r>
      <w:r w:rsidR="00712311" w:rsidRPr="00265A5A">
        <w:rPr>
          <w:rFonts w:ascii="GHEA Grapalat" w:hAnsi="GHEA Grapalat"/>
          <w:sz w:val="20"/>
          <w:szCs w:val="20"/>
          <w:lang w:val="hy-AM"/>
        </w:rPr>
        <w:t>ը</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չափաբաժիններով</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կազմակերպվելու</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դեպքում</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14:paraId="48A5C1A0" w14:textId="77777777" w:rsidR="006F3F15" w:rsidRPr="004B72E3" w:rsidRDefault="000A7528" w:rsidP="00015CC3">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r w:rsidR="00712311" w:rsidRPr="00E6597C">
        <w:rPr>
          <w:rFonts w:ascii="GHEA Grapalat" w:hAnsi="GHEA Grapalat"/>
          <w:sz w:val="20"/>
          <w:szCs w:val="20"/>
        </w:rPr>
        <w:t>մասնակիցը</w:t>
      </w:r>
      <w:r w:rsidR="00712311" w:rsidRPr="00E6597C">
        <w:rPr>
          <w:rFonts w:ascii="GHEA Grapalat" w:hAnsi="GHEA Grapalat"/>
          <w:sz w:val="20"/>
          <w:szCs w:val="20"/>
          <w:lang w:val="af-ZA"/>
        </w:rPr>
        <w:t xml:space="preserve"> </w:t>
      </w:r>
      <w:r w:rsidRPr="00E6597C">
        <w:rPr>
          <w:rFonts w:ascii="GHEA Grapalat" w:hAnsi="GHEA Grapalat"/>
          <w:sz w:val="20"/>
          <w:szCs w:val="20"/>
        </w:rPr>
        <w:t>հայտ</w:t>
      </w:r>
      <w:r w:rsidRPr="00E6597C">
        <w:rPr>
          <w:rFonts w:ascii="GHEA Grapalat" w:hAnsi="GHEA Grapalat"/>
          <w:sz w:val="20"/>
          <w:szCs w:val="20"/>
          <w:lang w:val="af-ZA"/>
        </w:rPr>
        <w:t xml:space="preserve"> </w:t>
      </w:r>
      <w:r w:rsidRPr="00E6597C">
        <w:rPr>
          <w:rFonts w:ascii="GHEA Grapalat" w:hAnsi="GHEA Grapalat"/>
          <w:sz w:val="20"/>
          <w:szCs w:val="20"/>
        </w:rPr>
        <w:t>ներկայացնում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մեկից</w:t>
      </w:r>
      <w:r w:rsidRPr="00E6597C">
        <w:rPr>
          <w:rFonts w:ascii="GHEA Grapalat" w:hAnsi="GHEA Grapalat"/>
          <w:sz w:val="20"/>
          <w:szCs w:val="20"/>
          <w:lang w:val="af-ZA"/>
        </w:rPr>
        <w:t xml:space="preserve"> </w:t>
      </w:r>
      <w:r w:rsidRPr="00E6597C">
        <w:rPr>
          <w:rFonts w:ascii="GHEA Grapalat" w:hAnsi="GHEA Grapalat"/>
          <w:sz w:val="20"/>
          <w:szCs w:val="20"/>
        </w:rPr>
        <w:t>ավել</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ապա</w:t>
      </w:r>
      <w:r w:rsidRPr="00E6597C">
        <w:rPr>
          <w:rFonts w:ascii="GHEA Grapalat" w:hAnsi="GHEA Grapalat"/>
          <w:sz w:val="20"/>
          <w:szCs w:val="20"/>
          <w:lang w:val="af-ZA"/>
        </w:rPr>
        <w:t xml:space="preserve"> </w:t>
      </w:r>
      <w:r w:rsidR="00712311" w:rsidRPr="00E6597C">
        <w:rPr>
          <w:rFonts w:ascii="GHEA Grapalat" w:hAnsi="GHEA Grapalat"/>
          <w:sz w:val="20"/>
          <w:szCs w:val="20"/>
        </w:rPr>
        <w:t>հայտի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ապահովումը</w:t>
      </w:r>
      <w:r w:rsidR="00712311" w:rsidRPr="00E6597C">
        <w:rPr>
          <w:rFonts w:ascii="GHEA Grapalat" w:hAnsi="GHEA Grapalat"/>
          <w:sz w:val="20"/>
          <w:szCs w:val="20"/>
          <w:lang w:val="af-ZA"/>
        </w:rPr>
        <w:t xml:space="preserve"> </w:t>
      </w:r>
      <w:r w:rsidRPr="00E6597C">
        <w:rPr>
          <w:rFonts w:ascii="GHEA Grapalat" w:hAnsi="GHEA Grapalat"/>
          <w:sz w:val="20"/>
          <w:szCs w:val="20"/>
        </w:rPr>
        <w:t>կարող</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ներկայացնել</w:t>
      </w:r>
      <w:r w:rsidRPr="00E6597C">
        <w:rPr>
          <w:rFonts w:ascii="GHEA Grapalat" w:hAnsi="GHEA Grapalat"/>
          <w:sz w:val="20"/>
          <w:szCs w:val="20"/>
          <w:lang w:val="af-ZA"/>
        </w:rPr>
        <w:t xml:space="preserve"> </w:t>
      </w:r>
      <w:r w:rsidRPr="00E6597C">
        <w:rPr>
          <w:rFonts w:ascii="GHEA Grapalat" w:hAnsi="GHEA Grapalat"/>
          <w:sz w:val="20"/>
          <w:szCs w:val="20"/>
        </w:rPr>
        <w:t>ինչպես</w:t>
      </w:r>
      <w:r w:rsidRPr="00E6597C">
        <w:rPr>
          <w:rFonts w:ascii="GHEA Grapalat" w:hAnsi="GHEA Grapalat"/>
          <w:sz w:val="20"/>
          <w:szCs w:val="20"/>
          <w:lang w:val="af-ZA"/>
        </w:rPr>
        <w:t xml:space="preserve"> </w:t>
      </w:r>
      <w:r w:rsidRPr="00E6597C">
        <w:rPr>
          <w:rFonts w:ascii="GHEA Grapalat" w:hAnsi="GHEA Grapalat"/>
          <w:sz w:val="20"/>
          <w:szCs w:val="20"/>
        </w:rPr>
        <w:t>յուրաքանչյուր</w:t>
      </w:r>
      <w:r w:rsidRPr="00E6597C">
        <w:rPr>
          <w:rFonts w:ascii="GHEA Grapalat" w:hAnsi="GHEA Grapalat"/>
          <w:sz w:val="20"/>
          <w:szCs w:val="20"/>
          <w:lang w:val="af-ZA"/>
        </w:rPr>
        <w:t xml:space="preserve"> </w:t>
      </w:r>
      <w:r w:rsidRPr="00E6597C">
        <w:rPr>
          <w:rFonts w:ascii="GHEA Grapalat" w:hAnsi="GHEA Grapalat"/>
          <w:sz w:val="20"/>
          <w:szCs w:val="20"/>
        </w:rPr>
        <w:t>չափաբաժնի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առանձին</w:t>
      </w:r>
      <w:r w:rsidRPr="00E6597C">
        <w:rPr>
          <w:rFonts w:ascii="GHEA Grapalat" w:hAnsi="GHEA Grapalat"/>
          <w:sz w:val="20"/>
          <w:szCs w:val="20"/>
          <w:lang w:val="af-ZA"/>
        </w:rPr>
        <w:t xml:space="preserve">, </w:t>
      </w:r>
      <w:r w:rsidRPr="00E6597C">
        <w:rPr>
          <w:rFonts w:ascii="GHEA Grapalat" w:hAnsi="GHEA Grapalat"/>
          <w:sz w:val="20"/>
          <w:szCs w:val="20"/>
        </w:rPr>
        <w:t>այնպես</w:t>
      </w:r>
      <w:r w:rsidRPr="00E6597C">
        <w:rPr>
          <w:rFonts w:ascii="GHEA Grapalat" w:hAnsi="GHEA Grapalat"/>
          <w:sz w:val="20"/>
          <w:szCs w:val="20"/>
          <w:lang w:val="af-ZA"/>
        </w:rPr>
        <w:t xml:space="preserve"> </w:t>
      </w:r>
      <w:r w:rsidRPr="00E6597C">
        <w:rPr>
          <w:rFonts w:ascii="GHEA Grapalat" w:hAnsi="GHEA Grapalat"/>
          <w:sz w:val="20"/>
          <w:szCs w:val="20"/>
        </w:rPr>
        <w:t>էլ</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բոլոր</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ներկայացվելու</w:t>
      </w:r>
      <w:r w:rsidRPr="00E6597C">
        <w:rPr>
          <w:rFonts w:ascii="GHEA Grapalat" w:hAnsi="GHEA Grapalat"/>
          <w:sz w:val="20"/>
          <w:szCs w:val="20"/>
          <w:lang w:val="af-ZA"/>
        </w:rPr>
        <w:t xml:space="preserve"> </w:t>
      </w:r>
      <w:r w:rsidRPr="00E6597C">
        <w:rPr>
          <w:rFonts w:ascii="GHEA Grapalat" w:hAnsi="GHEA Grapalat"/>
          <w:sz w:val="20"/>
          <w:szCs w:val="20"/>
        </w:rPr>
        <w:t>դեպքում</w:t>
      </w:r>
      <w:r w:rsidRPr="00E6597C">
        <w:rPr>
          <w:rFonts w:ascii="GHEA Grapalat" w:hAnsi="GHEA Grapalat"/>
          <w:sz w:val="20"/>
          <w:szCs w:val="20"/>
          <w:lang w:val="af-ZA"/>
        </w:rPr>
        <w:t xml:space="preserve">, </w:t>
      </w:r>
      <w:r w:rsidRPr="00E6597C">
        <w:rPr>
          <w:rFonts w:ascii="GHEA Grapalat" w:hAnsi="GHEA Grapalat"/>
          <w:sz w:val="20"/>
          <w:szCs w:val="20"/>
        </w:rPr>
        <w:t>դրա</w:t>
      </w:r>
      <w:r w:rsidRPr="00E6597C">
        <w:rPr>
          <w:rFonts w:ascii="GHEA Grapalat" w:hAnsi="GHEA Grapalat"/>
          <w:sz w:val="20"/>
          <w:szCs w:val="20"/>
          <w:lang w:val="af-ZA"/>
        </w:rPr>
        <w:t xml:space="preserve"> </w:t>
      </w:r>
      <w:r w:rsidRPr="00E6597C">
        <w:rPr>
          <w:rFonts w:ascii="GHEA Grapalat" w:hAnsi="GHEA Grapalat"/>
          <w:sz w:val="20"/>
          <w:szCs w:val="20"/>
        </w:rPr>
        <w:t>գումարը</w:t>
      </w:r>
      <w:r w:rsidRPr="00E6597C">
        <w:rPr>
          <w:rFonts w:ascii="GHEA Grapalat" w:hAnsi="GHEA Grapalat"/>
          <w:sz w:val="20"/>
          <w:szCs w:val="20"/>
          <w:lang w:val="af-ZA"/>
        </w:rPr>
        <w:t xml:space="preserve"> </w:t>
      </w:r>
      <w:r w:rsidRPr="00E6597C">
        <w:rPr>
          <w:rFonts w:ascii="GHEA Grapalat" w:hAnsi="GHEA Grapalat"/>
          <w:sz w:val="20"/>
          <w:szCs w:val="20"/>
        </w:rPr>
        <w:t>հաշվարկվում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006F3F15">
        <w:rPr>
          <w:rFonts w:ascii="GHEA Grapalat" w:hAnsi="GHEA Grapalat"/>
          <w:sz w:val="20"/>
          <w:szCs w:val="20"/>
          <w:lang w:val="hy-AM"/>
        </w:rPr>
        <w:t>գնման գների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իսկ</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գնման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գերազանցելու</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դեպքում՝</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առաջարկների</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հանրագումարի</w:t>
      </w:r>
      <w:r w:rsidR="006F3F15" w:rsidRPr="00337B83">
        <w:rPr>
          <w:rFonts w:ascii="GHEA Grapalat" w:hAnsi="GHEA Grapalat"/>
          <w:sz w:val="20"/>
          <w:szCs w:val="20"/>
          <w:lang w:val="af-ZA"/>
        </w:rPr>
        <w:t xml:space="preserve"> </w:t>
      </w:r>
      <w:r w:rsidR="006F3F15" w:rsidRPr="004B72E3">
        <w:rPr>
          <w:rFonts w:ascii="GHEA Grapalat" w:hAnsi="GHEA Grapalat"/>
          <w:sz w:val="20"/>
          <w:szCs w:val="20"/>
          <w:lang w:val="hy-AM"/>
        </w:rPr>
        <w:t>նկատմամբ՝</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հաշվի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առնելով</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պահանջները</w:t>
      </w:r>
      <w:r w:rsidR="006F3F15" w:rsidRPr="004B72E3">
        <w:rPr>
          <w:rFonts w:ascii="GHEA Grapalat" w:hAnsi="GHEA Grapalat"/>
          <w:sz w:val="20"/>
          <w:szCs w:val="20"/>
          <w:lang w:val="af-ZA"/>
        </w:rPr>
        <w:t>,</w:t>
      </w:r>
      <w:r w:rsidR="006F3F15" w:rsidRPr="00124CC4">
        <w:rPr>
          <w:rFonts w:ascii="GHEA Grapalat" w:hAnsi="GHEA Grapalat"/>
          <w:color w:val="000000"/>
          <w:lang w:val="hy-AM"/>
        </w:rPr>
        <w:t xml:space="preserve"> </w:t>
      </w:r>
    </w:p>
    <w:p w14:paraId="1A01EBF2" w14:textId="4BD5CEFC" w:rsidR="000A7528" w:rsidRPr="00E6597C" w:rsidRDefault="000A7528" w:rsidP="00015CC3">
      <w:pPr>
        <w:ind w:firstLine="567"/>
        <w:jc w:val="both"/>
        <w:rPr>
          <w:rFonts w:ascii="GHEA Grapalat" w:hAnsi="GHEA Grapalat"/>
          <w:color w:val="FFFFFF"/>
          <w:sz w:val="20"/>
          <w:szCs w:val="20"/>
          <w:lang w:val="af-ZA"/>
        </w:rPr>
      </w:pPr>
      <w:r w:rsidRPr="00015CC3">
        <w:rPr>
          <w:rFonts w:ascii="GHEA Grapalat" w:hAnsi="GHEA Grapalat"/>
          <w:sz w:val="20"/>
          <w:szCs w:val="20"/>
          <w:lang w:val="hy-AM"/>
        </w:rPr>
        <w:t>բ</w:t>
      </w:r>
      <w:r w:rsidRPr="00E6597C">
        <w:rPr>
          <w:rFonts w:ascii="GHEA Grapalat" w:hAnsi="GHEA Grapalat"/>
          <w:sz w:val="20"/>
          <w:szCs w:val="20"/>
          <w:lang w:val="hy-AM"/>
        </w:rPr>
        <w:t>.</w:t>
      </w:r>
      <w:r w:rsidRPr="00E6597C">
        <w:rPr>
          <w:rFonts w:ascii="GHEA Grapalat" w:hAnsi="GHEA Grapalat"/>
          <w:sz w:val="20"/>
          <w:szCs w:val="20"/>
          <w:lang w:val="af-ZA"/>
        </w:rPr>
        <w:t xml:space="preserve"> </w:t>
      </w:r>
      <w:r w:rsidR="006F3F15">
        <w:rPr>
          <w:rFonts w:ascii="GHEA Grapalat" w:hAnsi="GHEA Grapalat" w:cs="Sylfaen"/>
          <w:sz w:val="20"/>
          <w:lang w:val="hy-AM"/>
        </w:rPr>
        <w:t>Մ</w:t>
      </w:r>
      <w:r w:rsidR="006F3F15" w:rsidRPr="00015CC3">
        <w:rPr>
          <w:rFonts w:ascii="GHEA Grapalat" w:hAnsi="GHEA Grapalat" w:cs="Sylfaen"/>
          <w:sz w:val="20"/>
          <w:lang w:val="hy-AM"/>
        </w:rPr>
        <w:t>ասնակիցը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զրկվում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պայմանագիր</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կնքելու</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իրավունքից</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որևէ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մասով</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հայտի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ապահովումը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վճարվում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միայն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այդ</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նկատմամբ</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հաշվարկված</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ապահովման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չափով</w:t>
      </w:r>
      <w:r w:rsidRPr="00E6597C">
        <w:rPr>
          <w:rFonts w:ascii="GHEA Grapalat" w:hAnsi="GHEA Grapalat"/>
          <w:sz w:val="20"/>
          <w:szCs w:val="20"/>
          <w:lang w:val="af-ZA"/>
        </w:rPr>
        <w:t>:</w:t>
      </w:r>
      <w:r w:rsidR="00263447">
        <w:rPr>
          <w:rStyle w:val="FootnoteReference"/>
          <w:rFonts w:ascii="GHEA Grapalat" w:hAnsi="GHEA Grapalat"/>
          <w:sz w:val="20"/>
          <w:szCs w:val="20"/>
          <w:lang w:val="af-ZA"/>
        </w:rPr>
        <w:footnoteReference w:id="8"/>
      </w:r>
    </w:p>
    <w:p w14:paraId="56C56E11" w14:textId="77777777" w:rsidR="00F20DA5" w:rsidRPr="00E6597C" w:rsidRDefault="00283198" w:rsidP="00EF3662">
      <w:pPr>
        <w:ind w:firstLine="567"/>
        <w:jc w:val="both"/>
        <w:rPr>
          <w:rFonts w:ascii="GHEA Grapalat" w:hAnsi="GHEA Grapalat" w:cs="Sylfaen"/>
          <w:sz w:val="20"/>
          <w:lang w:val="af-ZA"/>
        </w:rPr>
      </w:pPr>
      <w:r w:rsidRPr="00E6597C">
        <w:rPr>
          <w:rFonts w:ascii="GHEA Grapalat" w:hAnsi="GHEA Grapalat" w:cs="Sylfaen"/>
          <w:sz w:val="20"/>
          <w:lang w:val="af-ZA"/>
        </w:rPr>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r w:rsidR="009771B9" w:rsidRPr="00E6597C">
        <w:rPr>
          <w:rFonts w:ascii="GHEA Grapalat" w:hAnsi="GHEA Grapalat" w:cs="Sylfaen"/>
          <w:sz w:val="20"/>
          <w:lang w:val="ru-RU"/>
        </w:rPr>
        <w:t>Մասնակիցը</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վճարում</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է</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հայտի</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ապահովումը</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եթե</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նա</w:t>
      </w:r>
      <w:r w:rsidR="009771B9" w:rsidRPr="00E6597C">
        <w:rPr>
          <w:rFonts w:ascii="GHEA Grapalat" w:hAnsi="GHEA Grapalat" w:cs="Sylfaen"/>
          <w:sz w:val="20"/>
          <w:lang w:val="af-ZA"/>
        </w:rPr>
        <w:t>`</w:t>
      </w:r>
    </w:p>
    <w:p w14:paraId="6F1C6321"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մասնակից</w:t>
      </w:r>
      <w:r w:rsidRPr="00E6597C">
        <w:rPr>
          <w:rFonts w:ascii="GHEA Grapalat" w:hAnsi="GHEA Grapalat" w:cs="Sylfaen"/>
          <w:sz w:val="20"/>
          <w:lang w:val="af-ZA"/>
        </w:rPr>
        <w:t xml:space="preserve">, </w:t>
      </w:r>
      <w:r w:rsidRPr="00E6597C">
        <w:rPr>
          <w:rFonts w:ascii="GHEA Grapalat" w:hAnsi="GHEA Grapalat" w:cs="Sylfaen"/>
          <w:sz w:val="20"/>
          <w:lang w:val="ru-RU"/>
        </w:rPr>
        <w:t>սակայն</w:t>
      </w:r>
      <w:r w:rsidRPr="00E6597C">
        <w:rPr>
          <w:rFonts w:ascii="GHEA Grapalat" w:hAnsi="GHEA Grapalat" w:cs="Sylfaen"/>
          <w:sz w:val="20"/>
          <w:lang w:val="af-ZA"/>
        </w:rPr>
        <w:t xml:space="preserve"> </w:t>
      </w:r>
      <w:r w:rsidRPr="00E6597C">
        <w:rPr>
          <w:rFonts w:ascii="GHEA Grapalat" w:hAnsi="GHEA Grapalat" w:cs="Sylfaen"/>
          <w:sz w:val="20"/>
          <w:lang w:val="ru-RU"/>
        </w:rPr>
        <w:t>հրաժարվում</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զրկվում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իրավունքից</w:t>
      </w:r>
      <w:r w:rsidRPr="00E6597C">
        <w:rPr>
          <w:rFonts w:ascii="GHEA Grapalat" w:hAnsi="GHEA Grapalat" w:cs="Sylfaen"/>
          <w:sz w:val="20"/>
          <w:lang w:val="af-ZA"/>
        </w:rPr>
        <w:t>.</w:t>
      </w:r>
    </w:p>
    <w:p w14:paraId="2F13EAD7" w14:textId="77777777" w:rsidR="00096865" w:rsidRPr="00015CC3" w:rsidRDefault="00096865" w:rsidP="00EF3662">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r w:rsidRPr="00015CC3">
        <w:rPr>
          <w:rFonts w:ascii="GHEA Grapalat" w:hAnsi="GHEA Grapalat" w:cs="Sylfaen"/>
          <w:sz w:val="20"/>
          <w:lang w:val="ru-RU"/>
        </w:rPr>
        <w:t>խախտել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գնման</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w:t>
      </w:r>
      <w:r w:rsidRPr="00015CC3">
        <w:rPr>
          <w:rFonts w:ascii="GHEA Grapalat" w:hAnsi="GHEA Grapalat" w:cs="Sylfaen"/>
          <w:sz w:val="20"/>
          <w:lang w:val="af-ZA"/>
        </w:rPr>
        <w:t xml:space="preserve"> </w:t>
      </w:r>
      <w:r w:rsidRPr="00015CC3">
        <w:rPr>
          <w:rFonts w:ascii="GHEA Grapalat" w:hAnsi="GHEA Grapalat" w:cs="Sylfaen"/>
          <w:sz w:val="20"/>
          <w:lang w:val="ru-RU"/>
        </w:rPr>
        <w:t>շրջանակում</w:t>
      </w:r>
      <w:r w:rsidRPr="00015CC3">
        <w:rPr>
          <w:rFonts w:ascii="GHEA Grapalat" w:hAnsi="GHEA Grapalat" w:cs="Sylfaen"/>
          <w:sz w:val="20"/>
          <w:lang w:val="af-ZA"/>
        </w:rPr>
        <w:t xml:space="preserve"> </w:t>
      </w:r>
      <w:r w:rsidRPr="00015CC3">
        <w:rPr>
          <w:rFonts w:ascii="GHEA Grapalat" w:hAnsi="GHEA Grapalat" w:cs="Sylfaen"/>
          <w:sz w:val="20"/>
          <w:lang w:val="ru-RU"/>
        </w:rPr>
        <w:t>ստանձնած</w:t>
      </w:r>
      <w:r w:rsidRPr="00015CC3">
        <w:rPr>
          <w:rFonts w:ascii="GHEA Grapalat" w:hAnsi="GHEA Grapalat" w:cs="Sylfaen"/>
          <w:sz w:val="20"/>
          <w:lang w:val="af-ZA"/>
        </w:rPr>
        <w:t xml:space="preserve"> </w:t>
      </w:r>
      <w:r w:rsidRPr="00015CC3">
        <w:rPr>
          <w:rFonts w:ascii="GHEA Grapalat" w:hAnsi="GHEA Grapalat" w:cs="Sylfaen"/>
          <w:sz w:val="20"/>
          <w:lang w:val="ru-RU"/>
        </w:rPr>
        <w:t>պարտավորություն</w:t>
      </w:r>
      <w:r w:rsidRPr="00015CC3">
        <w:rPr>
          <w:rFonts w:ascii="GHEA Grapalat" w:hAnsi="GHEA Grapalat" w:cs="Sylfaen"/>
          <w:sz w:val="20"/>
          <w:lang w:val="af-ZA"/>
        </w:rPr>
        <w:t xml:space="preserve">, </w:t>
      </w:r>
      <w:r w:rsidRPr="00015CC3">
        <w:rPr>
          <w:rFonts w:ascii="GHEA Grapalat" w:hAnsi="GHEA Grapalat" w:cs="Sylfaen"/>
          <w:sz w:val="20"/>
          <w:lang w:val="ru-RU"/>
        </w:rPr>
        <w:t>որը</w:t>
      </w:r>
      <w:r w:rsidRPr="00015CC3">
        <w:rPr>
          <w:rFonts w:ascii="GHEA Grapalat" w:hAnsi="GHEA Grapalat" w:cs="Sylfaen"/>
          <w:sz w:val="20"/>
          <w:lang w:val="af-ZA"/>
        </w:rPr>
        <w:t xml:space="preserve"> </w:t>
      </w:r>
      <w:r w:rsidRPr="00015CC3">
        <w:rPr>
          <w:rFonts w:ascii="GHEA Grapalat" w:hAnsi="GHEA Grapalat" w:cs="Sylfaen"/>
          <w:sz w:val="20"/>
          <w:lang w:val="ru-RU"/>
        </w:rPr>
        <w:t>հանգեցրել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գործընթացին</w:t>
      </w:r>
      <w:r w:rsidRPr="00015CC3">
        <w:rPr>
          <w:rFonts w:ascii="GHEA Grapalat" w:hAnsi="GHEA Grapalat" w:cs="Sylfaen"/>
          <w:sz w:val="20"/>
          <w:lang w:val="af-ZA"/>
        </w:rPr>
        <w:t xml:space="preserve"> </w:t>
      </w:r>
      <w:r w:rsidRPr="00015CC3">
        <w:rPr>
          <w:rFonts w:ascii="GHEA Grapalat" w:hAnsi="GHEA Grapalat" w:cs="Sylfaen"/>
          <w:sz w:val="20"/>
          <w:lang w:val="ru-RU"/>
        </w:rPr>
        <w:t>տվյալ</w:t>
      </w:r>
      <w:r w:rsidRPr="00015CC3">
        <w:rPr>
          <w:rFonts w:ascii="GHEA Grapalat" w:hAnsi="GHEA Grapalat" w:cs="Sylfaen"/>
          <w:sz w:val="20"/>
          <w:lang w:val="af-ZA"/>
        </w:rPr>
        <w:t xml:space="preserve"> </w:t>
      </w:r>
      <w:r w:rsidR="00EB602D" w:rsidRPr="00015CC3">
        <w:rPr>
          <w:rFonts w:ascii="GHEA Grapalat" w:hAnsi="GHEA Grapalat" w:cs="Sylfaen"/>
          <w:sz w:val="20"/>
        </w:rPr>
        <w:t>Մ</w:t>
      </w:r>
      <w:r w:rsidRPr="00015CC3">
        <w:rPr>
          <w:rFonts w:ascii="GHEA Grapalat" w:hAnsi="GHEA Grapalat" w:cs="Sylfaen"/>
          <w:sz w:val="20"/>
          <w:lang w:val="ru-RU"/>
        </w:rPr>
        <w:t>ասնակցի</w:t>
      </w:r>
      <w:r w:rsidRPr="00015CC3">
        <w:rPr>
          <w:rFonts w:ascii="GHEA Grapalat" w:hAnsi="GHEA Grapalat" w:cs="Sylfaen"/>
          <w:sz w:val="20"/>
          <w:lang w:val="af-ZA"/>
        </w:rPr>
        <w:t xml:space="preserve"> </w:t>
      </w:r>
      <w:r w:rsidRPr="00015CC3">
        <w:rPr>
          <w:rFonts w:ascii="GHEA Grapalat" w:hAnsi="GHEA Grapalat" w:cs="Sylfaen"/>
          <w:sz w:val="20"/>
          <w:lang w:val="ru-RU"/>
        </w:rPr>
        <w:t>հետագա</w:t>
      </w:r>
      <w:r w:rsidRPr="00015CC3">
        <w:rPr>
          <w:rFonts w:ascii="GHEA Grapalat" w:hAnsi="GHEA Grapalat" w:cs="Sylfaen"/>
          <w:sz w:val="20"/>
          <w:lang w:val="af-ZA"/>
        </w:rPr>
        <w:t xml:space="preserve"> </w:t>
      </w:r>
      <w:r w:rsidRPr="00015CC3">
        <w:rPr>
          <w:rFonts w:ascii="GHEA Grapalat" w:hAnsi="GHEA Grapalat" w:cs="Sylfaen"/>
          <w:sz w:val="20"/>
          <w:lang w:val="ru-RU"/>
        </w:rPr>
        <w:t>մասնակցության</w:t>
      </w:r>
      <w:r w:rsidRPr="00015CC3">
        <w:rPr>
          <w:rFonts w:ascii="GHEA Grapalat" w:hAnsi="GHEA Grapalat" w:cs="Sylfaen"/>
          <w:sz w:val="20"/>
          <w:lang w:val="af-ZA"/>
        </w:rPr>
        <w:t xml:space="preserve"> </w:t>
      </w:r>
      <w:r w:rsidRPr="00015CC3">
        <w:rPr>
          <w:rFonts w:ascii="GHEA Grapalat" w:hAnsi="GHEA Grapalat" w:cs="Sylfaen"/>
          <w:sz w:val="20"/>
          <w:lang w:val="ru-RU"/>
        </w:rPr>
        <w:t>դադարեցմանը</w:t>
      </w:r>
      <w:r w:rsidRPr="00015CC3">
        <w:rPr>
          <w:rFonts w:ascii="GHEA Grapalat" w:hAnsi="GHEA Grapalat" w:cs="Sylfaen"/>
          <w:sz w:val="20"/>
          <w:lang w:val="af-ZA"/>
        </w:rPr>
        <w:t>.</w:t>
      </w:r>
    </w:p>
    <w:p w14:paraId="6A3ECACF" w14:textId="309806D1" w:rsidR="00015CC3" w:rsidRPr="00717204" w:rsidRDefault="00283198" w:rsidP="00C8399F">
      <w:pPr>
        <w:pStyle w:val="NormalWeb"/>
        <w:shd w:val="clear" w:color="auto" w:fill="FFFFFF"/>
        <w:spacing w:before="0" w:beforeAutospacing="0" w:after="0" w:afterAutospacing="0"/>
        <w:ind w:firstLine="375"/>
        <w:jc w:val="both"/>
        <w:rPr>
          <w:rFonts w:ascii="GHEA Grapalat" w:hAnsi="GHEA Grapalat"/>
          <w:sz w:val="20"/>
          <w:szCs w:val="20"/>
          <w:lang w:val="hy-AM"/>
        </w:rPr>
      </w:pPr>
      <w:r w:rsidRPr="00015CC3">
        <w:rPr>
          <w:rFonts w:ascii="GHEA Grapalat" w:hAnsi="GHEA Grapalat"/>
          <w:sz w:val="20"/>
          <w:lang w:val="af-ZA"/>
        </w:rPr>
        <w:t>7</w:t>
      </w:r>
      <w:r w:rsidR="00096865" w:rsidRPr="00015CC3">
        <w:rPr>
          <w:rFonts w:ascii="GHEA Grapalat" w:hAnsi="GHEA Grapalat"/>
          <w:sz w:val="20"/>
          <w:lang w:val="af-ZA"/>
        </w:rPr>
        <w:t>.</w:t>
      </w:r>
      <w:r w:rsidR="009771B9" w:rsidRPr="00015CC3">
        <w:rPr>
          <w:rFonts w:ascii="GHEA Grapalat" w:hAnsi="GHEA Grapalat"/>
          <w:sz w:val="20"/>
          <w:lang w:val="af-ZA"/>
        </w:rPr>
        <w:t>4</w:t>
      </w:r>
      <w:r w:rsidR="00096865" w:rsidRPr="00015CC3">
        <w:rPr>
          <w:rFonts w:ascii="GHEA Grapalat" w:hAnsi="GHEA Grapalat"/>
          <w:sz w:val="20"/>
          <w:lang w:val="af-ZA"/>
        </w:rPr>
        <w:tab/>
      </w:r>
      <w:r w:rsidR="00096865" w:rsidRPr="00015CC3">
        <w:rPr>
          <w:rFonts w:ascii="GHEA Grapalat" w:hAnsi="GHEA Grapalat" w:cs="Sylfaen"/>
          <w:sz w:val="20"/>
          <w:lang w:val="ru-RU"/>
        </w:rPr>
        <w:t>Հայտի</w:t>
      </w:r>
      <w:r w:rsidR="00096865" w:rsidRPr="00015CC3">
        <w:rPr>
          <w:rFonts w:ascii="GHEA Grapalat" w:hAnsi="GHEA Grapalat" w:cs="Sylfaen"/>
          <w:sz w:val="20"/>
          <w:lang w:val="af-ZA"/>
        </w:rPr>
        <w:t xml:space="preserve"> </w:t>
      </w:r>
      <w:r w:rsidR="00096865" w:rsidRPr="00015CC3">
        <w:rPr>
          <w:rFonts w:ascii="GHEA Grapalat" w:hAnsi="GHEA Grapalat" w:cs="Sylfaen"/>
          <w:sz w:val="20"/>
          <w:lang w:val="ru-RU"/>
        </w:rPr>
        <w:t>ապահով</w:t>
      </w:r>
      <w:r w:rsidR="0093460D" w:rsidRPr="00015CC3">
        <w:rPr>
          <w:rFonts w:ascii="GHEA Grapalat" w:hAnsi="GHEA Grapalat" w:cs="Sylfaen"/>
          <w:sz w:val="20"/>
        </w:rPr>
        <w:t>ումը</w:t>
      </w:r>
      <w:r w:rsidR="0093460D" w:rsidRPr="00015CC3">
        <w:rPr>
          <w:rFonts w:ascii="GHEA Grapalat" w:hAnsi="GHEA Grapalat" w:cs="Sylfaen"/>
          <w:sz w:val="20"/>
          <w:lang w:val="af-ZA"/>
        </w:rPr>
        <w:t xml:space="preserve"> </w:t>
      </w:r>
      <w:r w:rsidR="00E43CEB" w:rsidRPr="00015CC3">
        <w:rPr>
          <w:rFonts w:ascii="GHEA Grapalat" w:hAnsi="GHEA Grapalat" w:cs="Sylfaen"/>
          <w:sz w:val="20"/>
        </w:rPr>
        <w:t>պետք</w:t>
      </w:r>
      <w:r w:rsidR="00E43CEB" w:rsidRPr="00015CC3">
        <w:rPr>
          <w:rFonts w:ascii="GHEA Grapalat" w:hAnsi="GHEA Grapalat" w:cs="Sylfaen"/>
          <w:sz w:val="20"/>
          <w:lang w:val="af-ZA"/>
        </w:rPr>
        <w:t xml:space="preserve"> </w:t>
      </w:r>
      <w:r w:rsidR="00E43CEB" w:rsidRPr="00015CC3">
        <w:rPr>
          <w:rFonts w:ascii="GHEA Grapalat" w:hAnsi="GHEA Grapalat" w:cs="Sylfaen"/>
          <w:sz w:val="20"/>
        </w:rPr>
        <w:t>է</w:t>
      </w:r>
      <w:r w:rsidR="00E43CEB" w:rsidRPr="00015CC3">
        <w:rPr>
          <w:rFonts w:ascii="GHEA Grapalat" w:hAnsi="GHEA Grapalat" w:cs="Sylfaen"/>
          <w:sz w:val="20"/>
          <w:lang w:val="af-ZA"/>
        </w:rPr>
        <w:t xml:space="preserve"> </w:t>
      </w:r>
      <w:r w:rsidR="00C23B1B" w:rsidRPr="00015CC3">
        <w:rPr>
          <w:rFonts w:ascii="GHEA Grapalat" w:hAnsi="GHEA Grapalat" w:cs="Sylfaen"/>
          <w:sz w:val="20"/>
        </w:rPr>
        <w:t>վավեր</w:t>
      </w:r>
      <w:r w:rsidR="00C23B1B" w:rsidRPr="00015CC3">
        <w:rPr>
          <w:rFonts w:ascii="GHEA Grapalat" w:hAnsi="GHEA Grapalat" w:cs="Sylfaen"/>
          <w:sz w:val="20"/>
          <w:lang w:val="af-ZA"/>
        </w:rPr>
        <w:t xml:space="preserve"> </w:t>
      </w:r>
      <w:r w:rsidR="00E43CEB" w:rsidRPr="00015CC3">
        <w:rPr>
          <w:rFonts w:ascii="GHEA Grapalat" w:hAnsi="GHEA Grapalat" w:cs="Sylfaen"/>
          <w:sz w:val="20"/>
        </w:rPr>
        <w:t>լինի</w:t>
      </w:r>
      <w:r w:rsidR="00E43CEB" w:rsidRPr="00015CC3">
        <w:rPr>
          <w:rFonts w:ascii="GHEA Grapalat" w:hAnsi="GHEA Grapalat" w:cs="Sylfaen"/>
          <w:sz w:val="20"/>
          <w:lang w:val="af-ZA"/>
        </w:rPr>
        <w:t xml:space="preserve"> </w:t>
      </w:r>
      <w:r w:rsidR="00E57B16">
        <w:rPr>
          <w:rFonts w:ascii="GHEA Grapalat" w:hAnsi="GHEA Grapalat" w:cs="Sylfaen"/>
          <w:sz w:val="20"/>
          <w:lang w:val="hy-AM"/>
        </w:rPr>
        <w:t>հայտերի ներկայացման</w:t>
      </w:r>
      <w:r w:rsidR="00186C1B">
        <w:rPr>
          <w:rFonts w:ascii="GHEA Grapalat" w:hAnsi="GHEA Grapalat" w:cs="Sylfaen"/>
          <w:sz w:val="20"/>
          <w:lang w:val="hy-AM"/>
        </w:rPr>
        <w:t xml:space="preserve"> վերջնաժամկետը լրանալու</w:t>
      </w:r>
      <w:r w:rsidR="00C813A9" w:rsidRPr="00015CC3">
        <w:rPr>
          <w:rFonts w:ascii="GHEA Grapalat" w:hAnsi="GHEA Grapalat" w:cs="Sylfaen"/>
          <w:sz w:val="20"/>
          <w:lang w:val="af-ZA"/>
        </w:rPr>
        <w:t xml:space="preserve"> </w:t>
      </w:r>
      <w:r w:rsidR="00C813A9" w:rsidRPr="00015CC3">
        <w:rPr>
          <w:rFonts w:ascii="GHEA Grapalat" w:hAnsi="GHEA Grapalat" w:cs="Sylfaen"/>
          <w:sz w:val="20"/>
        </w:rPr>
        <w:t>օրվանից</w:t>
      </w:r>
      <w:r w:rsidR="00C813A9" w:rsidRPr="00015CC3">
        <w:rPr>
          <w:rFonts w:ascii="GHEA Grapalat" w:hAnsi="GHEA Grapalat" w:cs="Sylfaen"/>
          <w:sz w:val="20"/>
          <w:lang w:val="af-ZA"/>
        </w:rPr>
        <w:t xml:space="preserve"> </w:t>
      </w:r>
      <w:r w:rsidR="00C813A9" w:rsidRPr="00015CC3">
        <w:rPr>
          <w:rFonts w:ascii="GHEA Grapalat" w:hAnsi="GHEA Grapalat" w:cs="Sylfaen"/>
          <w:sz w:val="20"/>
        </w:rPr>
        <w:t>հաշված</w:t>
      </w:r>
      <w:r w:rsidR="00C813A9" w:rsidRPr="00015CC3">
        <w:rPr>
          <w:rFonts w:ascii="GHEA Grapalat" w:hAnsi="GHEA Grapalat" w:cs="Sylfaen"/>
          <w:sz w:val="20"/>
          <w:lang w:val="af-ZA"/>
        </w:rPr>
        <w:t xml:space="preserve"> </w:t>
      </w:r>
      <w:r w:rsidR="00A27FAF" w:rsidRPr="00015CC3">
        <w:rPr>
          <w:rFonts w:ascii="GHEA Grapalat" w:hAnsi="GHEA Grapalat" w:cs="Sylfaen"/>
          <w:sz w:val="20"/>
          <w:lang w:val="af-ZA"/>
        </w:rPr>
        <w:t>90</w:t>
      </w:r>
      <w:r w:rsidR="00822942" w:rsidRPr="00015CC3">
        <w:rPr>
          <w:rFonts w:ascii="GHEA Grapalat" w:hAnsi="GHEA Grapalat" w:cs="Sylfaen"/>
          <w:sz w:val="20"/>
          <w:lang w:val="hy-AM"/>
        </w:rPr>
        <w:t xml:space="preserve"> </w:t>
      </w:r>
      <w:r w:rsidR="00822942" w:rsidRPr="00015CC3">
        <w:rPr>
          <w:rFonts w:ascii="GHEA Grapalat" w:hAnsi="GHEA Grapalat" w:cs="Sylfaen"/>
          <w:sz w:val="20"/>
          <w:lang w:val="af-ZA"/>
        </w:rPr>
        <w:t>(</w:t>
      </w:r>
      <w:r w:rsidR="00822942" w:rsidRPr="00015CC3">
        <w:rPr>
          <w:rFonts w:ascii="GHEA Grapalat" w:hAnsi="GHEA Grapalat" w:cs="Sylfaen"/>
          <w:sz w:val="20"/>
          <w:lang w:val="hy-AM"/>
        </w:rPr>
        <w:t>իննսուն</w:t>
      </w:r>
      <w:r w:rsidR="00822942" w:rsidRPr="00015CC3">
        <w:rPr>
          <w:rFonts w:ascii="GHEA Grapalat" w:hAnsi="GHEA Grapalat" w:cs="Sylfaen"/>
          <w:sz w:val="20"/>
          <w:lang w:val="af-ZA"/>
        </w:rPr>
        <w:t>)</w:t>
      </w:r>
      <w:r w:rsidR="00C813A9" w:rsidRPr="00015CC3">
        <w:rPr>
          <w:rFonts w:ascii="GHEA Grapalat" w:hAnsi="GHEA Grapalat" w:cs="Sylfaen"/>
          <w:sz w:val="20"/>
          <w:lang w:val="af-ZA"/>
        </w:rPr>
        <w:t xml:space="preserve"> </w:t>
      </w:r>
      <w:r w:rsidR="001A4EF7" w:rsidRPr="00015CC3">
        <w:rPr>
          <w:rFonts w:ascii="GHEA Grapalat" w:hAnsi="GHEA Grapalat" w:cs="Sylfaen"/>
          <w:sz w:val="20"/>
        </w:rPr>
        <w:t>աշխատանքային</w:t>
      </w:r>
      <w:r w:rsidR="001A4EF7" w:rsidRPr="00015CC3">
        <w:rPr>
          <w:rFonts w:ascii="GHEA Grapalat" w:hAnsi="GHEA Grapalat" w:cs="Sylfaen"/>
          <w:sz w:val="20"/>
          <w:lang w:val="af-ZA"/>
        </w:rPr>
        <w:t xml:space="preserve"> </w:t>
      </w:r>
      <w:r w:rsidR="001A4EF7" w:rsidRPr="00015CC3">
        <w:rPr>
          <w:rFonts w:ascii="GHEA Grapalat" w:hAnsi="GHEA Grapalat" w:cs="Sylfaen"/>
          <w:sz w:val="20"/>
        </w:rPr>
        <w:t>օր</w:t>
      </w:r>
      <w:r w:rsidR="0093460D" w:rsidRPr="00015CC3">
        <w:rPr>
          <w:rFonts w:ascii="GHEA Grapalat" w:hAnsi="GHEA Grapalat"/>
          <w:sz w:val="20"/>
          <w:szCs w:val="20"/>
          <w:lang w:val="af-ZA"/>
        </w:rPr>
        <w:t>:</w:t>
      </w:r>
      <w:r w:rsidR="00263447">
        <w:rPr>
          <w:rStyle w:val="FootnoteReference"/>
          <w:rFonts w:ascii="GHEA Grapalat" w:hAnsi="GHEA Grapalat"/>
          <w:sz w:val="20"/>
          <w:szCs w:val="20"/>
          <w:lang w:val="af-ZA"/>
        </w:rPr>
        <w:footnoteReference w:id="9"/>
      </w:r>
    </w:p>
    <w:p w14:paraId="05F75FEA" w14:textId="715E4FA3" w:rsidR="00C8399F" w:rsidRPr="00015CC3"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sidR="001F25A9">
        <w:rPr>
          <w:rFonts w:ascii="GHEA Grapalat" w:hAnsi="GHEA Grapalat" w:cs="Sylfaen"/>
          <w:sz w:val="20"/>
          <w:lang w:val="hy-AM"/>
        </w:rPr>
        <w:t xml:space="preserve"> գրավոր</w:t>
      </w:r>
      <w:r w:rsidR="00EA0311">
        <w:rPr>
          <w:rFonts w:ascii="GHEA Grapalat" w:hAnsi="GHEA Grapalat" w:cs="Sylfaen"/>
          <w:sz w:val="20"/>
          <w:lang w:val="hy-AM"/>
        </w:rPr>
        <w:t>՝</w:t>
      </w:r>
      <w:r w:rsidRPr="00015CC3">
        <w:rPr>
          <w:rFonts w:ascii="GHEA Grapalat" w:hAnsi="GHEA Grapalat" w:cs="Sylfaen"/>
          <w:sz w:val="20"/>
          <w:lang w:val="af-ZA"/>
        </w:rPr>
        <w:t xml:space="preserve"> հայտի ապահովման վճարման հիմքը առաջանալու օրվան հաջորդող </w:t>
      </w:r>
      <w:r w:rsidR="00186C1B">
        <w:rPr>
          <w:rFonts w:ascii="GHEA Grapalat" w:hAnsi="GHEA Grapalat" w:cs="Sylfaen"/>
          <w:sz w:val="20"/>
          <w:lang w:val="hy-AM"/>
        </w:rPr>
        <w:t>հինգ</w:t>
      </w:r>
      <w:r w:rsidR="00186C1B" w:rsidRPr="00015CC3">
        <w:rPr>
          <w:rFonts w:ascii="GHEA Grapalat" w:hAnsi="GHEA Grapalat" w:cs="Sylfaen"/>
          <w:sz w:val="20"/>
          <w:lang w:val="af-ZA"/>
        </w:rPr>
        <w:t xml:space="preserve"> </w:t>
      </w:r>
      <w:r w:rsidRPr="00015CC3">
        <w:rPr>
          <w:rFonts w:ascii="GHEA Grapalat" w:hAnsi="GHEA Grapalat" w:cs="Sylfaen"/>
          <w:sz w:val="20"/>
          <w:lang w:val="af-ZA"/>
        </w:rPr>
        <w:t>աշխատանքային օրվա ընթացքում: Եթե ապահովման վճարման պահանջը բանկի</w:t>
      </w:r>
      <w:r w:rsidR="00653DBE">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w:t>
      </w:r>
      <w:r w:rsidRPr="00015CC3">
        <w:rPr>
          <w:rFonts w:ascii="GHEA Grapalat" w:hAnsi="GHEA Grapalat" w:cs="Sylfaen"/>
          <w:sz w:val="20"/>
          <w:lang w:val="af-ZA"/>
        </w:rPr>
        <w:lastRenderedPageBreak/>
        <w:t xml:space="preserve">պատվիրատուի ղեկավարը </w:t>
      </w:r>
      <w:r w:rsidR="00653DBE">
        <w:rPr>
          <w:rFonts w:ascii="GHEA Grapalat" w:hAnsi="GHEA Grapalat" w:cs="Sylfaen"/>
          <w:sz w:val="20"/>
          <w:lang w:val="hy-AM"/>
        </w:rPr>
        <w:t>գրավոր</w:t>
      </w:r>
      <w:r w:rsidR="00653DBE" w:rsidRPr="00015CC3">
        <w:rPr>
          <w:rFonts w:ascii="GHEA Grapalat" w:hAnsi="GHEA Grapalat" w:cs="Sylfaen"/>
          <w:sz w:val="20"/>
          <w:lang w:val="af-ZA"/>
        </w:rPr>
        <w:t xml:space="preserve"> </w:t>
      </w:r>
      <w:r w:rsidRPr="00015CC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7E273905" w14:textId="77777777" w:rsidR="006F3F15" w:rsidRPr="006F76DB" w:rsidRDefault="006F3F15" w:rsidP="006F3F15">
      <w:pPr>
        <w:ind w:firstLine="567"/>
        <w:jc w:val="both"/>
        <w:rPr>
          <w:rFonts w:ascii="GHEA Grapalat" w:hAnsi="GHEA Grapalat" w:cs="Sylfaen"/>
          <w:sz w:val="20"/>
          <w:lang w:val="af-ZA"/>
        </w:rPr>
      </w:pPr>
      <w:r w:rsidRPr="00015CC3">
        <w:rPr>
          <w:rFonts w:ascii="GHEA Grapalat" w:hAnsi="GHEA Grapalat" w:cs="Sylfaen"/>
          <w:sz w:val="20"/>
          <w:lang w:val="af-ZA"/>
        </w:rPr>
        <w:t>7</w:t>
      </w:r>
      <w:r w:rsidRPr="00015CC3">
        <w:rPr>
          <w:rFonts w:ascii="Cambria Math" w:hAnsi="Cambria Math" w:cs="Cambria Math"/>
          <w:sz w:val="20"/>
          <w:lang w:val="af-ZA"/>
        </w:rPr>
        <w:t>․</w:t>
      </w:r>
      <w:r w:rsidR="00C8399F" w:rsidRPr="00015CC3">
        <w:rPr>
          <w:rFonts w:ascii="GHEA Grapalat" w:hAnsi="GHEA Grapalat" w:cs="Sylfaen"/>
          <w:sz w:val="20"/>
          <w:lang w:val="hy-AM"/>
        </w:rPr>
        <w:t xml:space="preserve">6 </w:t>
      </w:r>
      <w:r w:rsidRPr="00015CC3">
        <w:rPr>
          <w:rFonts w:ascii="GHEA Grapalat" w:hAnsi="GHEA Grapalat" w:cs="Sylfaen"/>
          <w:sz w:val="20"/>
          <w:lang w:val="hy-AM"/>
        </w:rPr>
        <w:t>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հայտը</w:t>
      </w:r>
      <w:r w:rsidRPr="00015CC3">
        <w:rPr>
          <w:rFonts w:ascii="GHEA Grapalat" w:hAnsi="GHEA Grapalat" w:cs="Sylfaen"/>
          <w:sz w:val="20"/>
          <w:lang w:val="af-ZA"/>
        </w:rPr>
        <w:t xml:space="preserve"> </w:t>
      </w:r>
      <w:r w:rsidRPr="00015CC3">
        <w:rPr>
          <w:rFonts w:ascii="GHEA Grapalat" w:hAnsi="GHEA Grapalat" w:cs="Sylfaen"/>
          <w:sz w:val="20"/>
          <w:lang w:val="hy-AM"/>
        </w:rPr>
        <w:t>ենթակա</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մերժման</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դրանում</w:t>
      </w:r>
      <w:r w:rsidRPr="00015CC3">
        <w:rPr>
          <w:rFonts w:ascii="GHEA Grapalat" w:hAnsi="GHEA Grapalat" w:cs="Sylfaen"/>
          <w:sz w:val="20"/>
          <w:lang w:val="af-ZA"/>
        </w:rPr>
        <w:t xml:space="preserve"> </w:t>
      </w:r>
      <w:r w:rsidRPr="00015CC3">
        <w:rPr>
          <w:rFonts w:ascii="GHEA Grapalat" w:hAnsi="GHEA Grapalat" w:cs="Sylfaen"/>
          <w:sz w:val="20"/>
          <w:lang w:val="hy-AM"/>
        </w:rPr>
        <w:t>բացակայում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հայտի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ապահովումը</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այն</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ներկայացված</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հրավերի</w:t>
      </w:r>
      <w:r w:rsidRPr="00015CC3">
        <w:rPr>
          <w:rFonts w:ascii="GHEA Grapalat" w:hAnsi="GHEA Grapalat" w:cs="Sylfaen"/>
          <w:sz w:val="20"/>
          <w:lang w:val="af-ZA"/>
        </w:rPr>
        <w:t xml:space="preserve"> </w:t>
      </w:r>
      <w:r w:rsidRPr="00015CC3">
        <w:rPr>
          <w:rFonts w:ascii="GHEA Grapalat" w:hAnsi="GHEA Grapalat" w:cs="Sylfaen"/>
          <w:sz w:val="20"/>
          <w:lang w:val="hy-AM"/>
        </w:rPr>
        <w:t>պահանջներին</w:t>
      </w:r>
      <w:r w:rsidRPr="00015CC3">
        <w:rPr>
          <w:rFonts w:ascii="GHEA Grapalat" w:hAnsi="GHEA Grapalat" w:cs="Sylfaen"/>
          <w:sz w:val="20"/>
          <w:lang w:val="af-ZA"/>
        </w:rPr>
        <w:t xml:space="preserve"> </w:t>
      </w:r>
      <w:r w:rsidRPr="00015CC3">
        <w:rPr>
          <w:rFonts w:ascii="GHEA Grapalat" w:hAnsi="GHEA Grapalat" w:cs="Sylfaen"/>
          <w:sz w:val="20"/>
          <w:lang w:val="hy-AM"/>
        </w:rPr>
        <w:t>անհամապատասխան</w:t>
      </w:r>
      <w:r w:rsidRPr="00BA41C0">
        <w:rPr>
          <w:rFonts w:ascii="GHEA Grapalat" w:hAnsi="GHEA Grapalat" w:cs="Sylfaen"/>
          <w:sz w:val="20"/>
          <w:lang w:val="af-ZA"/>
        </w:rPr>
        <w:t>:</w:t>
      </w:r>
    </w:p>
    <w:p w14:paraId="41C36AAE" w14:textId="77777777" w:rsidR="006F3F15" w:rsidRPr="006F3F15" w:rsidRDefault="006F3F15" w:rsidP="00EF3662">
      <w:pPr>
        <w:ind w:firstLine="567"/>
        <w:jc w:val="both"/>
        <w:rPr>
          <w:rFonts w:ascii="GHEA Grapalat" w:hAnsi="GHEA Grapalat" w:cs="Sylfaen"/>
          <w:sz w:val="20"/>
          <w:szCs w:val="20"/>
          <w:lang w:val="af-ZA"/>
        </w:rPr>
      </w:pPr>
    </w:p>
    <w:p w14:paraId="00E0646A" w14:textId="77777777" w:rsidR="00096865" w:rsidRPr="00E6597C" w:rsidRDefault="00096865"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036812B8" w:rsidR="003F79B4" w:rsidRPr="00E6597C" w:rsidRDefault="00FD2748" w:rsidP="003F79B4">
      <w:pPr>
        <w:pStyle w:val="BodyTextIndent2"/>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EA2FBF">
        <w:rPr>
          <w:rFonts w:ascii="GHEA Grapalat" w:hAnsi="GHEA Grapalat" w:cs="Sylfaen"/>
          <w:szCs w:val="24"/>
        </w:rPr>
        <w:t xml:space="preserve">հաջորդ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հաշված</w:t>
      </w:r>
      <w:r w:rsidR="003F79B4" w:rsidRPr="00E6597C">
        <w:rPr>
          <w:rFonts w:ascii="GHEA Grapalat" w:hAnsi="GHEA Grapalat" w:cs="Sylfaen"/>
          <w:szCs w:val="24"/>
        </w:rPr>
        <w:t xml:space="preserve"> «</w:t>
      </w:r>
      <w:r w:rsidR="00AA6CFD">
        <w:rPr>
          <w:rFonts w:ascii="GHEA Grapalat" w:hAnsi="GHEA Grapalat" w:cs="Sylfaen"/>
          <w:szCs w:val="24"/>
        </w:rPr>
        <w:t>41</w:t>
      </w:r>
      <w:r w:rsidR="003F79B4" w:rsidRPr="00E6597C">
        <w:rPr>
          <w:rFonts w:ascii="GHEA Grapalat" w:hAnsi="GHEA Grapalat" w:cs="Sylfaen"/>
          <w:szCs w:val="24"/>
        </w:rPr>
        <w:t>»</w:t>
      </w:r>
      <w:r w:rsidR="003F79B4" w:rsidRPr="00E6597C">
        <w:rPr>
          <w:rFonts w:ascii="GHEA Grapalat" w:hAnsi="GHEA Grapalat" w:cs="Sylfaen"/>
          <w:szCs w:val="24"/>
          <w:lang w:val="ru-RU"/>
        </w:rPr>
        <w:t>րդ</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օրվա</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ժամը</w:t>
      </w:r>
      <w:r w:rsidR="003F79B4" w:rsidRPr="00E6597C">
        <w:rPr>
          <w:rFonts w:ascii="GHEA Grapalat" w:hAnsi="GHEA Grapalat" w:cs="Sylfaen"/>
          <w:szCs w:val="24"/>
        </w:rPr>
        <w:t xml:space="preserve"> «</w:t>
      </w:r>
      <w:r w:rsidR="00E73284">
        <w:rPr>
          <w:rFonts w:ascii="GHEA Grapalat" w:hAnsi="GHEA Grapalat" w:cs="Sylfaen"/>
        </w:rPr>
        <w:t>11:00</w:t>
      </w:r>
      <w:r w:rsidR="003F79B4" w:rsidRPr="00E6597C">
        <w:rPr>
          <w:rFonts w:ascii="GHEA Grapalat" w:hAnsi="GHEA Grapalat" w:cs="Sylfaen"/>
          <w:szCs w:val="24"/>
        </w:rPr>
        <w:t>»-</w:t>
      </w:r>
      <w:r w:rsidR="003F79B4" w:rsidRPr="00E6597C">
        <w:rPr>
          <w:rFonts w:ascii="GHEA Grapalat" w:hAnsi="GHEA Grapalat" w:cs="Sylfaen"/>
          <w:szCs w:val="24"/>
          <w:lang w:val="en-US"/>
        </w:rPr>
        <w:t>ի</w:t>
      </w:r>
      <w:r w:rsidR="003F79B4" w:rsidRPr="00E6597C">
        <w:rPr>
          <w:rFonts w:ascii="GHEA Grapalat" w:hAnsi="GHEA Grapalat" w:cs="Sylfaen"/>
          <w:szCs w:val="24"/>
          <w:lang w:val="ru-RU"/>
        </w:rPr>
        <w:t>ն։</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397F3C4B" w:rsidR="00096865" w:rsidRPr="00E6597C" w:rsidRDefault="00FD274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EA2FBF">
        <w:rPr>
          <w:rFonts w:ascii="GHEA Grapalat" w:hAnsi="GHEA Grapalat" w:cs="Sylfaen"/>
          <w:i w:val="0"/>
          <w:lang w:val="af-ZA"/>
        </w:rPr>
        <w:t>ՀՀ կենտրոնական բանկի կողմից տվյալ օրվա սահմանած</w:t>
      </w:r>
      <w:r w:rsidR="00263447">
        <w:rPr>
          <w:rStyle w:val="FootnoteReference"/>
          <w:rFonts w:ascii="GHEA Grapalat" w:hAnsi="GHEA Grapalat" w:cs="Sylfaen"/>
          <w:i w:val="0"/>
          <w:szCs w:val="24"/>
          <w:lang w:val="af-ZA"/>
        </w:rPr>
        <w:footnoteReference w:id="10"/>
      </w:r>
      <w:r w:rsidR="00EA2FBF">
        <w:rPr>
          <w:rFonts w:ascii="GHEA Grapalat" w:hAnsi="GHEA Grapalat" w:cs="Sylfaen"/>
          <w:i w:val="0"/>
          <w:lang w:val="af-ZA"/>
        </w:rPr>
        <w:t xml:space="preserve"> </w:t>
      </w:r>
      <w:r w:rsidR="00096865" w:rsidRPr="00E6597C">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lastRenderedPageBreak/>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NormalWeb"/>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6" w:name="_Hlk9262487"/>
      <w:r w:rsidR="00476579" w:rsidRPr="00E6597C">
        <w:rPr>
          <w:rFonts w:ascii="GHEA Grapalat" w:hAnsi="GHEA Grapalat" w:cs="Sylfaen"/>
          <w:sz w:val="20"/>
          <w:szCs w:val="24"/>
          <w:lang w:val="hy-AM" w:eastAsia="en-US"/>
        </w:rPr>
        <w:t xml:space="preserve"> </w:t>
      </w:r>
      <w:bookmarkEnd w:id="6"/>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6F3F15">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8FD1A4" w14:textId="77777777" w:rsidR="00794157"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BodyTextIndent2"/>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lastRenderedPageBreak/>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7777777" w:rsidR="00653DBE" w:rsidRPr="0023252B" w:rsidRDefault="00A150A9"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ListParagraph"/>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ListParagraph"/>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3CF140E0" w14:textId="5271EC5A" w:rsidR="00217530" w:rsidRPr="00015CC3"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(այդ թվում շտկման ենթակա)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lastRenderedPageBreak/>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5826DA27" w:rsidR="002B103D" w:rsidRPr="00F84B2C" w:rsidRDefault="00A150A9" w:rsidP="00EF3662">
      <w:pPr>
        <w:pStyle w:val="BodyTextIndent2"/>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չափաբաժինների</w:t>
      </w:r>
      <w:r w:rsidR="00F84B2C">
        <w:rPr>
          <w:rFonts w:ascii="GHEA Grapalat" w:hAnsi="GHEA Grapalat" w:cs="Sylfaen"/>
          <w:vertAlign w:val="superscript"/>
          <w:lang w:val="hy-AM"/>
        </w:rPr>
        <w:t>:</w:t>
      </w:r>
      <w:r w:rsidR="00F84B2C">
        <w:rPr>
          <w:rStyle w:val="FootnoteReference"/>
          <w:rFonts w:ascii="GHEA Grapalat" w:hAnsi="GHEA Grapalat" w:cs="Sylfaen"/>
          <w:lang w:val="hy-AM"/>
        </w:rPr>
        <w:footnoteReference w:id="11"/>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4F5D53A6" w:rsidR="00120F8A" w:rsidRPr="00F40755" w:rsidRDefault="00120F8A" w:rsidP="00120F8A">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EA2FBF">
        <w:rPr>
          <w:rFonts w:ascii="GHEA Grapalat" w:hAnsi="GHEA Grapalat" w:cs="Sylfaen"/>
          <w:lang w:val="es-ES"/>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5B9A632E"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F90F86">
        <w:rPr>
          <w:rFonts w:ascii="GHEA Grapalat" w:hAnsi="GHEA Grapalat" w:cs="Sylfaen"/>
          <w:sz w:val="20"/>
          <w:lang w:val="af-ZA"/>
        </w:rPr>
        <w:t>վերանորոգման աշխատանքներ</w:t>
      </w:r>
      <w:r w:rsidR="0005035B" w:rsidRPr="00E6597C">
        <w:rPr>
          <w:rFonts w:ascii="GHEA Grapalat" w:hAnsi="GHEA Grapalat" w:cs="Sylfaen"/>
          <w:sz w:val="20"/>
          <w:lang w:val="af-ZA"/>
        </w:rPr>
        <w:t xml:space="preserve">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 xml:space="preserve">իսկ կնքվելիք </w:t>
      </w:r>
      <w:r w:rsidR="00120F8A" w:rsidRPr="00680ED9">
        <w:rPr>
          <w:rFonts w:ascii="GHEA Grapalat" w:hAnsi="GHEA Grapalat" w:cs="Sylfaen"/>
          <w:sz w:val="20"/>
          <w:lang w:val="hy-AM"/>
        </w:rPr>
        <w:lastRenderedPageBreak/>
        <w:t>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717583B7"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r w:rsidR="00F84B2C">
        <w:rPr>
          <w:rStyle w:val="FootnoteReference"/>
          <w:rFonts w:ascii="GHEA Grapalat" w:hAnsi="GHEA Grapalat" w:cs="Sylfaen"/>
          <w:sz w:val="20"/>
          <w:lang w:val="hy-AM"/>
        </w:rPr>
        <w:footnoteReference w:id="12"/>
      </w:r>
    </w:p>
    <w:p w14:paraId="210F8E4A" w14:textId="5E9A8A60"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9F689B" w:rsidRPr="009F689B">
        <w:rPr>
          <w:rFonts w:ascii="GHEA Grapalat" w:hAnsi="GHEA Grapalat" w:cs="Sylfaen"/>
          <w:sz w:val="20"/>
          <w:lang w:val="hy-AM"/>
        </w:rPr>
        <w:t>30</w:t>
      </w:r>
      <w:r w:rsidR="005D30FC">
        <w:rPr>
          <w:rFonts w:ascii="GHEA Grapalat" w:hAnsi="GHEA Grapalat" w:cs="Sylfaen"/>
          <w:sz w:val="20"/>
          <w:lang w:val="hy-AM"/>
        </w:rPr>
        <w:t xml:space="preserve">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r w:rsidR="005D30FC" w:rsidRPr="00D533CD">
        <w:rPr>
          <w:rFonts w:ascii="GHEA Grapalat" w:hAnsi="GHEA Grapalat" w:cs="Sylfaen"/>
          <w:sz w:val="20"/>
        </w:rPr>
        <w:t>կանխիկ</w:t>
      </w:r>
      <w:r w:rsidR="005D30FC" w:rsidRPr="00EE5DD1">
        <w:rPr>
          <w:rFonts w:ascii="GHEA Grapalat" w:hAnsi="GHEA Grapalat" w:cs="Sylfaen"/>
          <w:sz w:val="20"/>
          <w:lang w:val="af-ZA"/>
        </w:rPr>
        <w:t xml:space="preserve"> </w:t>
      </w:r>
      <w:r w:rsidR="005D30FC" w:rsidRPr="00D533CD">
        <w:rPr>
          <w:rFonts w:ascii="GHEA Grapalat" w:hAnsi="GHEA Grapalat" w:cs="Sylfaen"/>
          <w:sz w:val="20"/>
        </w:rPr>
        <w:t>փողի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բանկերի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կողմից</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տրամադրված</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երաշխիքների</w:t>
      </w:r>
      <w:r w:rsidR="005D30FC" w:rsidRPr="00E34136">
        <w:rPr>
          <w:rFonts w:ascii="GHEA Grapalat" w:hAnsi="GHEA Grapalat" w:cs="Sylfaen"/>
          <w:sz w:val="20"/>
          <w:lang w:val="af-ZA"/>
        </w:rPr>
        <w:t xml:space="preserve"> </w:t>
      </w:r>
      <w:r w:rsidR="005D30FC" w:rsidRPr="00D533CD">
        <w:rPr>
          <w:rFonts w:ascii="GHEA Grapalat" w:hAnsi="GHEA Grapalat" w:cs="Sylfaen"/>
          <w:sz w:val="20"/>
        </w:rPr>
        <w:t>ձևով</w:t>
      </w:r>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EA2FBF">
        <w:rPr>
          <w:rFonts w:ascii="GHEA Grapalat" w:hAnsi="GHEA Grapalat" w:cs="Sylfaen"/>
          <w:sz w:val="20"/>
          <w:lang w:val="af-ZA"/>
        </w:rPr>
        <w:t>9</w:t>
      </w:r>
      <w:r w:rsidR="008D6C6C" w:rsidRPr="007F147C">
        <w:rPr>
          <w:rFonts w:ascii="GHEA Grapalat" w:hAnsi="GHEA Grapalat" w:cs="Sylfaen"/>
          <w:sz w:val="20"/>
          <w:lang w:val="af-ZA"/>
        </w:rPr>
        <w:t>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r w:rsidR="00D90E1A">
        <w:rPr>
          <w:rStyle w:val="FootnoteReference"/>
          <w:rFonts w:ascii="GHEA Grapalat" w:hAnsi="GHEA Grapalat" w:cs="Arial"/>
          <w:sz w:val="20"/>
          <w:lang w:val="af-ZA"/>
        </w:rPr>
        <w:footnoteReference w:id="13"/>
      </w:r>
      <w:r w:rsidR="001D2074" w:rsidRPr="006D197A">
        <w:rPr>
          <w:rStyle w:val="FootnoteReference"/>
          <w:rFonts w:ascii="GHEA Grapalat" w:hAnsi="GHEA Grapalat" w:cs="Arial"/>
          <w:sz w:val="20"/>
          <w:lang w:val="af-ZA"/>
        </w:rPr>
        <w:t xml:space="preserve"> </w:t>
      </w:r>
    </w:p>
    <w:p w14:paraId="6CD27C74" w14:textId="4EE77246" w:rsidR="008D6C6C" w:rsidRDefault="008D6C6C" w:rsidP="008D6C6C">
      <w:pPr>
        <w:ind w:firstLine="567"/>
        <w:jc w:val="both"/>
        <w:rPr>
          <w:rFonts w:ascii="GHEA Grapalat" w:hAnsi="GHEA Grapalat" w:cs="Arial"/>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06830C4C" w14:textId="2B1207B0" w:rsidR="00CF12EE" w:rsidRPr="00D90E1A" w:rsidRDefault="00AA53FD" w:rsidP="008D6C6C">
      <w:pPr>
        <w:ind w:firstLine="567"/>
        <w:jc w:val="both"/>
        <w:rPr>
          <w:rFonts w:ascii="GHEA Grapalat" w:hAnsi="GHEA Grapalat" w:cs="Arial"/>
          <w:color w:val="FFFFFF"/>
          <w:sz w:val="20"/>
          <w:lang w:val="hy-AM"/>
        </w:rPr>
      </w:pPr>
      <w:r>
        <w:rPr>
          <w:rFonts w:ascii="GHEA Grapalat" w:hAnsi="GHEA Grapalat" w:cs="Arial"/>
          <w:sz w:val="20"/>
          <w:lang w:val="hy-AM"/>
        </w:rPr>
        <w:lastRenderedPageBreak/>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D90E1A">
        <w:rPr>
          <w:rStyle w:val="FootnoteReference"/>
          <w:rFonts w:ascii="GHEA Grapalat" w:hAnsi="GHEA Grapalat" w:cs="Arial"/>
          <w:sz w:val="20"/>
          <w:lang w:val="hy-AM"/>
        </w:rPr>
        <w:footnoteReference w:id="14"/>
      </w:r>
    </w:p>
    <w:p w14:paraId="61A18636" w14:textId="3D10336A" w:rsidR="0034164E" w:rsidRPr="00265A5A" w:rsidRDefault="0034164E" w:rsidP="00265A5A">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0E65B97"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r w:rsidR="00D90E1A">
        <w:rPr>
          <w:rStyle w:val="FootnoteReference"/>
          <w:rFonts w:ascii="GHEA Grapalat" w:hAnsi="GHEA Grapalat" w:cs="Sylfaen"/>
          <w:sz w:val="20"/>
          <w:lang w:val="hy-AM"/>
        </w:rPr>
        <w:footnoteReference w:id="15"/>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77777777"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Պայմանագրով</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կողմից</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հատկացվելու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նախատեսվելու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դեպքում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ընտրված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մասնակիցը</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ներկայացնում</w:t>
      </w:r>
      <w:r w:rsidR="00CA1C11" w:rsidRPr="00E6597C">
        <w:rPr>
          <w:rFonts w:ascii="GHEA Grapalat" w:hAnsi="GHEA Grapalat" w:cs="Sylfaen"/>
          <w:sz w:val="20"/>
          <w:lang w:val="af-ZA"/>
        </w:rPr>
        <w:t xml:space="preserve"> </w:t>
      </w:r>
      <w:r w:rsidR="00B11B38" w:rsidRPr="00E6597C">
        <w:rPr>
          <w:rFonts w:ascii="GHEA Grapalat" w:hAnsi="GHEA Grapalat" w:cs="Sylfaen"/>
          <w:sz w:val="20"/>
          <w:lang w:val="af-ZA"/>
        </w:rPr>
        <w:t xml:space="preserve">նաև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ապահովում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չափով</w:t>
      </w:r>
      <w:r w:rsidR="00CA1C11" w:rsidRPr="00E6597C">
        <w:rPr>
          <w:rFonts w:ascii="GHEA Grapalat" w:hAnsi="GHEA Grapalat" w:cs="Sylfaen"/>
          <w:sz w:val="20"/>
          <w:lang w:val="af-ZA"/>
        </w:rPr>
        <w:t xml:space="preserve">, </w:t>
      </w:r>
      <w:r w:rsidR="00B413A8" w:rsidRPr="00E6597C">
        <w:rPr>
          <w:rFonts w:ascii="GHEA Grapalat" w:hAnsi="GHEA Grapalat" w:cs="Sylfaen"/>
          <w:sz w:val="20"/>
          <w:lang w:val="af-ZA"/>
        </w:rPr>
        <w:t xml:space="preserve">բանկային </w:t>
      </w:r>
      <w:r w:rsidR="00CA1C11" w:rsidRPr="00E6597C">
        <w:rPr>
          <w:rFonts w:ascii="GHEA Grapalat" w:hAnsi="GHEA Grapalat" w:cs="Sylfaen"/>
          <w:sz w:val="20"/>
          <w:lang w:val="hy-AM"/>
        </w:rPr>
        <w:t>երաշխիքի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ձևով</w:t>
      </w:r>
      <w:r w:rsidR="00624D21">
        <w:rPr>
          <w:rFonts w:ascii="GHEA Grapalat" w:hAnsi="GHEA Grapalat" w:cs="Sylfaen"/>
          <w:sz w:val="20"/>
          <w:lang w:val="hy-AM"/>
        </w:rPr>
        <w:t xml:space="preserve"> </w:t>
      </w:r>
      <w:r w:rsidR="00624D21" w:rsidRPr="00807F72">
        <w:rPr>
          <w:rFonts w:ascii="GHEA Grapalat" w:hAnsi="GHEA Grapalat" w:cs="Sylfaen"/>
          <w:sz w:val="20"/>
          <w:lang w:val="hy-AM"/>
        </w:rPr>
        <w:t>(հավելված՝ 5</w:t>
      </w:r>
      <w:r w:rsidR="00624D21" w:rsidRPr="00807F72">
        <w:rPr>
          <w:rFonts w:ascii="Cambria Math" w:hAnsi="Cambria Math" w:cs="Cambria Math"/>
          <w:sz w:val="20"/>
          <w:lang w:val="hy-AM"/>
        </w:rPr>
        <w:t>․</w:t>
      </w:r>
      <w:r w:rsidR="00624D21" w:rsidRPr="00807F72">
        <w:rPr>
          <w:rFonts w:ascii="GHEA Grapalat" w:hAnsi="GHEA Grapalat" w:cs="Sylfaen"/>
          <w:sz w:val="20"/>
          <w:lang w:val="hy-AM"/>
        </w:rPr>
        <w:t>2)</w:t>
      </w:r>
      <w:r w:rsidR="003A0A31" w:rsidRPr="00E6597C">
        <w:rPr>
          <w:rFonts w:ascii="GHEA Grapalat" w:hAnsi="GHEA Grapalat" w:cs="Sylfaen"/>
          <w:sz w:val="20"/>
          <w:lang w:val="hy-AM"/>
        </w:rPr>
        <w:t>:</w:t>
      </w:r>
      <w:r w:rsidR="00CA1C11" w:rsidRPr="00E6597C">
        <w:rPr>
          <w:rFonts w:ascii="GHEA Grapalat" w:hAnsi="GHEA Grapalat" w:cs="Sylfaen"/>
          <w:i/>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 xml:space="preserve">աշխատանքային օրվա ընթացքում: Եթե ապահովման վճարման պահանջը բանկի կողմից մերժվում է պահանջը կամ դրան կից </w:t>
      </w:r>
      <w:r w:rsidRPr="00015CC3">
        <w:rPr>
          <w:rFonts w:ascii="GHEA Grapalat" w:hAnsi="GHEA Grapalat" w:cs="Sylfaen"/>
          <w:sz w:val="20"/>
          <w:lang w:val="af-ZA"/>
        </w:rPr>
        <w:lastRenderedPageBreak/>
        <w:t>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2A884221"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համապատասխանաբար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Հայաստանի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Հանրապետության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այլ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պատվիրատուների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դեպքում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ընդհանուր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կառավարումն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իրականացնող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լիազորված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մարմնի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ղեկավարի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իսկ</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հիմնադրամների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դեպքում</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հոգաբարձուների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խորհրդի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r w:rsidR="000E08D1">
        <w:rPr>
          <w:rStyle w:val="FootnoteReference"/>
          <w:rFonts w:ascii="GHEA Grapalat" w:hAnsi="GHEA Grapalat" w:cs="Sylfaen"/>
          <w:sz w:val="20"/>
          <w:lang w:val="af-ZA"/>
        </w:rPr>
        <w:footnoteReference w:id="16"/>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43509CB5" w14:textId="77777777" w:rsidR="00096865" w:rsidRPr="00E6597C" w:rsidRDefault="00096865" w:rsidP="00EF3662">
      <w:pPr>
        <w:pStyle w:val="BodyTextIndent"/>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714AE330" w14:textId="77777777" w:rsidR="00E74BF6" w:rsidRPr="00E6597C" w:rsidRDefault="00E74BF6"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77777777"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Բ</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Ց</w:t>
      </w:r>
      <w:r w:rsidRPr="00E6597C">
        <w:rPr>
          <w:rFonts w:ascii="GHEA Grapalat" w:hAnsi="GHEA Grapalat"/>
          <w:b/>
          <w:szCs w:val="22"/>
          <w:lang w:val="af-ZA"/>
        </w:rPr>
        <w:t xml:space="preserve">   </w:t>
      </w:r>
      <w:r w:rsidR="00F141E2" w:rsidRPr="00E6597C">
        <w:rPr>
          <w:rFonts w:ascii="GHEA Grapalat" w:hAnsi="GHEA Grapalat" w:cs="Sylfaen"/>
          <w:b/>
          <w:szCs w:val="22"/>
          <w:lang w:val="es-ES"/>
        </w:rPr>
        <w:t>Մ Ր Ց ՈՒ Յ Թ Ի</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0E08D1">
        <w:rPr>
          <w:rStyle w:val="FootnoteReference"/>
          <w:rFonts w:ascii="GHEA Grapalat" w:hAnsi="GHEA Grapalat" w:cs="Sylfaen"/>
          <w:sz w:val="20"/>
          <w:szCs w:val="24"/>
          <w:lang w:val="af-ZA" w:eastAsia="en-US"/>
        </w:rPr>
        <w:footnoteReference w:id="17"/>
      </w:r>
    </w:p>
    <w:p w14:paraId="74ACFF50" w14:textId="16AEBE5A" w:rsidR="006505D2" w:rsidRPr="000E08D1" w:rsidRDefault="002C4DBF" w:rsidP="006A26BE">
      <w:pPr>
        <w:ind w:firstLine="567"/>
        <w:jc w:val="both"/>
        <w:rPr>
          <w:rFonts w:ascii="GHEA Grapalat" w:hAnsi="GHEA Grapalat"/>
          <w:sz w:val="20"/>
          <w:vertAlign w:val="superscript"/>
          <w:lang w:val="hy-AM"/>
        </w:rPr>
      </w:pPr>
      <w:r w:rsidRPr="00FF3C84">
        <w:rPr>
          <w:rFonts w:ascii="GHEA Grapalat" w:hAnsi="GHEA Grapalat" w:cs="Sylfaen"/>
          <w:sz w:val="20"/>
          <w:lang w:val="af-ZA"/>
        </w:rPr>
        <w:t>2</w:t>
      </w:r>
      <w:r w:rsidR="00E968EF" w:rsidRPr="00FF3C84">
        <w:rPr>
          <w:rFonts w:ascii="GHEA Grapalat" w:hAnsi="GHEA Grapalat" w:cs="Sylfaen"/>
          <w:sz w:val="20"/>
          <w:lang w:val="af-ZA"/>
        </w:rPr>
        <w:t>.</w:t>
      </w:r>
      <w:r w:rsidR="002E11D1" w:rsidRPr="000E08D1">
        <w:rPr>
          <w:rFonts w:ascii="GHEA Grapalat" w:hAnsi="GHEA Grapalat" w:cs="Sylfaen"/>
          <w:sz w:val="20"/>
          <w:lang w:val="af-ZA"/>
        </w:rPr>
        <w:t>4</w:t>
      </w:r>
      <w:r w:rsidR="002240AB" w:rsidRPr="000E08D1">
        <w:rPr>
          <w:rFonts w:ascii="GHEA Grapalat" w:hAnsi="GHEA Grapalat" w:cs="Sylfaen"/>
          <w:sz w:val="20"/>
          <w:lang w:val="af-ZA"/>
        </w:rPr>
        <w:t xml:space="preserve"> </w:t>
      </w:r>
      <w:r w:rsidRPr="000E08D1">
        <w:rPr>
          <w:rFonts w:ascii="GHEA Grapalat" w:hAnsi="GHEA Grapalat" w:cs="Sylfaen"/>
          <w:sz w:val="20"/>
          <w:lang w:val="hy-AM"/>
        </w:rPr>
        <w:t>հայտի</w:t>
      </w:r>
      <w:r w:rsidRPr="000E08D1">
        <w:rPr>
          <w:rFonts w:ascii="GHEA Grapalat" w:hAnsi="GHEA Grapalat" w:cs="Sylfaen"/>
          <w:sz w:val="20"/>
          <w:lang w:val="af-ZA"/>
        </w:rPr>
        <w:t xml:space="preserve"> </w:t>
      </w:r>
      <w:r w:rsidRPr="000E08D1">
        <w:rPr>
          <w:rFonts w:ascii="GHEA Grapalat" w:hAnsi="GHEA Grapalat" w:cs="Sylfaen"/>
          <w:sz w:val="20"/>
          <w:lang w:val="hy-AM"/>
        </w:rPr>
        <w:t>ապահովում</w:t>
      </w:r>
      <w:r w:rsidR="006A26BE" w:rsidRPr="000E08D1">
        <w:rPr>
          <w:rFonts w:ascii="GHEA Grapalat" w:hAnsi="GHEA Grapalat" w:cs="Sylfaen"/>
          <w:sz w:val="20"/>
          <w:lang w:val="hy-AM"/>
        </w:rPr>
        <w:t>, որը ներկայացվում է</w:t>
      </w:r>
      <w:r w:rsidR="000F3B31" w:rsidRPr="000E08D1">
        <w:rPr>
          <w:rFonts w:ascii="GHEA Grapalat" w:hAnsi="GHEA Grapalat" w:cs="Sylfaen"/>
          <w:sz w:val="20"/>
          <w:lang w:val="hy-AM"/>
        </w:rPr>
        <w:t xml:space="preserve"> </w:t>
      </w:r>
      <w:r w:rsidR="000C062F" w:rsidRPr="000E08D1">
        <w:rPr>
          <w:rFonts w:ascii="GHEA Grapalat" w:hAnsi="GHEA Grapalat" w:cs="Sylfaen"/>
          <w:sz w:val="20"/>
          <w:lang w:val="hy-AM"/>
        </w:rPr>
        <w:t xml:space="preserve">կանխիկ փողի </w:t>
      </w:r>
      <w:r w:rsidR="006505D2" w:rsidRPr="000E08D1">
        <w:rPr>
          <w:rFonts w:ascii="GHEA Grapalat" w:hAnsi="GHEA Grapalat" w:cs="Sylfaen"/>
          <w:sz w:val="20"/>
          <w:lang w:val="hy-AM"/>
        </w:rPr>
        <w:t xml:space="preserve">կամ բանկային երաշխիքի </w:t>
      </w:r>
      <w:r w:rsidR="000C062F" w:rsidRPr="000E08D1">
        <w:rPr>
          <w:rFonts w:ascii="GHEA Grapalat" w:hAnsi="GHEA Grapalat" w:cs="Sylfaen"/>
          <w:sz w:val="20"/>
          <w:lang w:val="hy-AM"/>
        </w:rPr>
        <w:t>ձևով</w:t>
      </w:r>
      <w:r w:rsidR="00F02DBC" w:rsidRPr="000E08D1">
        <w:rPr>
          <w:rFonts w:ascii="GHEA Grapalat" w:hAnsi="GHEA Grapalat" w:cs="Sylfaen"/>
          <w:sz w:val="20"/>
          <w:lang w:val="af-ZA"/>
        </w:rPr>
        <w:t xml:space="preserve"> (</w:t>
      </w:r>
      <w:r w:rsidR="00F02DBC" w:rsidRPr="000E08D1">
        <w:rPr>
          <w:rFonts w:ascii="GHEA Grapalat" w:hAnsi="GHEA Grapalat" w:cs="Sylfaen"/>
          <w:sz w:val="20"/>
          <w:lang w:val="hy-AM"/>
        </w:rPr>
        <w:t>հավելված</w:t>
      </w:r>
      <w:r w:rsidR="00F02DBC" w:rsidRPr="000E08D1">
        <w:rPr>
          <w:rFonts w:ascii="GHEA Grapalat" w:hAnsi="GHEA Grapalat" w:cs="Sylfaen"/>
          <w:sz w:val="20"/>
          <w:lang w:val="af-ZA"/>
        </w:rPr>
        <w:t xml:space="preserve"> N 3)</w:t>
      </w:r>
      <w:r w:rsidR="006A26BE" w:rsidRPr="000E08D1">
        <w:rPr>
          <w:rFonts w:ascii="GHEA Grapalat" w:hAnsi="GHEA Grapalat" w:cs="Sylfaen"/>
          <w:sz w:val="20"/>
          <w:lang w:val="hy-AM"/>
        </w:rPr>
        <w:t>:</w:t>
      </w:r>
      <w:r w:rsidR="0077364F" w:rsidRPr="000E08D1">
        <w:rPr>
          <w:rFonts w:ascii="GHEA Grapalat" w:hAnsi="GHEA Grapalat" w:cs="Sylfaen"/>
          <w:sz w:val="20"/>
          <w:lang w:val="hy-AM"/>
        </w:rPr>
        <w:t xml:space="preserve"> </w:t>
      </w:r>
      <w:r w:rsidR="00B26608" w:rsidRPr="000E08D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բնօրինակը</w:t>
      </w:r>
      <w:r w:rsidR="00B26608" w:rsidRPr="000E08D1">
        <w:rPr>
          <w:rFonts w:ascii="GHEA Grapalat" w:hAnsi="GHEA Grapalat" w:cs="Sylfaen"/>
          <w:sz w:val="20"/>
          <w:lang w:val="af-ZA"/>
        </w:rPr>
        <w:t>:</w:t>
      </w:r>
      <w:r w:rsidR="000E08D1" w:rsidRPr="000E08D1">
        <w:rPr>
          <w:rStyle w:val="FootnoteReference"/>
          <w:rFonts w:ascii="GHEA Grapalat" w:hAnsi="GHEA Grapalat" w:cs="Sylfaen"/>
          <w:sz w:val="20"/>
          <w:lang w:val="af-ZA"/>
        </w:rPr>
        <w:footnoteReference w:id="18"/>
      </w:r>
      <w:r w:rsidR="00B26608" w:rsidRPr="000E08D1" w:rsidDel="00B26608">
        <w:rPr>
          <w:rFonts w:ascii="GHEA Grapalat" w:hAnsi="GHEA Grapalat" w:cs="Sylfaen"/>
          <w:sz w:val="20"/>
          <w:lang w:val="hy-AM"/>
        </w:rPr>
        <w:t xml:space="preserve"> </w:t>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բաղադրիչների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հաշվարկ</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բացվածք</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կամ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այլ</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մանրամասներ</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չեն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պահանջվում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ներկայացվում</w:t>
      </w:r>
      <w:r w:rsidR="002E11D1" w:rsidRPr="000E08D1">
        <w:rPr>
          <w:rFonts w:ascii="GHEA Grapalat" w:hAnsi="GHEA Grapalat" w:cs="Sylfaen"/>
          <w:sz w:val="20"/>
          <w:lang w:val="af-ZA"/>
        </w:rPr>
        <w:t>.</w:t>
      </w:r>
    </w:p>
    <w:p w14:paraId="3837C322" w14:textId="25F5BB32" w:rsidR="002E11D1" w:rsidRPr="009F5C16" w:rsidDel="00C20953" w:rsidRDefault="002E11D1" w:rsidP="00E55885">
      <w:pPr>
        <w:pStyle w:val="norm"/>
        <w:spacing w:line="240" w:lineRule="auto"/>
        <w:ind w:firstLine="567"/>
        <w:rPr>
          <w:del w:id="7" w:author="Sergey Shahnazaryan" w:date="2024-02-09T13:46:00Z"/>
          <w:rFonts w:ascii="GHEA Grapalat" w:hAnsi="GHEA Grapalat" w:cs="Sylfaen"/>
          <w:sz w:val="20"/>
          <w:szCs w:val="24"/>
          <w:lang w:val="af-ZA" w:eastAsia="en-US"/>
        </w:rPr>
      </w:pPr>
      <w:r w:rsidRPr="000E08D1">
        <w:rPr>
          <w:rFonts w:ascii="GHEA Grapalat" w:hAnsi="GHEA Grapalat"/>
          <w:sz w:val="20"/>
          <w:lang w:val="af-ZA"/>
        </w:rPr>
        <w:t xml:space="preserve">2.6 </w:t>
      </w:r>
      <w:r w:rsidR="00F90F86">
        <w:rPr>
          <w:rFonts w:ascii="GHEA Grapalat" w:hAnsi="GHEA Grapalat" w:cs="Sylfaen"/>
          <w:sz w:val="20"/>
          <w:szCs w:val="24"/>
          <w:lang w:eastAsia="en-US"/>
        </w:rPr>
        <w:t>վերանորոգման</w:t>
      </w:r>
      <w:r w:rsidR="00F90F86" w:rsidRPr="00F90F86">
        <w:rPr>
          <w:rFonts w:ascii="GHEA Grapalat" w:hAnsi="GHEA Grapalat" w:cs="Sylfaen"/>
          <w:sz w:val="20"/>
          <w:szCs w:val="24"/>
          <w:lang w:val="af-ZA" w:eastAsia="en-US"/>
        </w:rPr>
        <w:t xml:space="preserve"> </w:t>
      </w:r>
      <w:r w:rsidR="00F90F86">
        <w:rPr>
          <w:rFonts w:ascii="GHEA Grapalat" w:hAnsi="GHEA Grapalat" w:cs="Sylfaen"/>
          <w:sz w:val="20"/>
          <w:szCs w:val="24"/>
          <w:lang w:eastAsia="en-US"/>
        </w:rPr>
        <w:t>աշխատանքներ</w:t>
      </w:r>
      <w:r w:rsidRPr="000E08D1">
        <w:rPr>
          <w:rFonts w:ascii="GHEA Grapalat" w:hAnsi="GHEA Grapalat" w:cs="Sylfaen"/>
          <w:sz w:val="20"/>
          <w:szCs w:val="24"/>
          <w:lang w:eastAsia="en-US"/>
        </w:rPr>
        <w:t>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գնման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դեպքում</w:t>
      </w:r>
      <w:r w:rsidR="00C20953">
        <w:rPr>
          <w:rFonts w:ascii="GHEA Grapalat" w:hAnsi="GHEA Grapalat" w:cs="Sylfaen"/>
          <w:sz w:val="20"/>
          <w:szCs w:val="24"/>
          <w:lang w:val="hy-AM" w:eastAsia="en-US"/>
        </w:rPr>
        <w:t xml:space="preserve"> </w:t>
      </w:r>
      <w:r w:rsidR="00C20953" w:rsidRPr="005C4D07">
        <w:rPr>
          <w:rFonts w:ascii="GHEA Grapalat" w:hAnsi="GHEA Grapalat" w:cs="Sylfaen"/>
          <w:sz w:val="20"/>
          <w:szCs w:val="24"/>
          <w:lang w:eastAsia="en-US"/>
        </w:rPr>
        <w:t>իր</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կողմից</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հաստատված</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հավաստում՝</w:t>
      </w:r>
      <w:r w:rsidR="00C20953" w:rsidRPr="005C4D07">
        <w:rPr>
          <w:rFonts w:ascii="GHEA Grapalat" w:hAnsi="GHEA Grapalat" w:cs="Sylfaen"/>
          <w:sz w:val="20"/>
          <w:szCs w:val="24"/>
          <w:lang w:val="af-ZA" w:eastAsia="en-US"/>
        </w:rPr>
        <w:t xml:space="preserve"> </w:t>
      </w:r>
      <w:r w:rsidR="00C20953" w:rsidRPr="006E3999">
        <w:rPr>
          <w:rFonts w:ascii="GHEA Grapalat" w:hAnsi="GHEA Grapalat" w:cs="Sylfaen"/>
          <w:sz w:val="20"/>
          <w:lang w:val="af-ZA"/>
        </w:rPr>
        <w:t>համաձայն հ</w:t>
      </w:r>
      <w:r w:rsidR="00C20953" w:rsidRPr="006E3999">
        <w:rPr>
          <w:rFonts w:ascii="GHEA Grapalat" w:hAnsi="GHEA Grapalat" w:cs="Sylfaen"/>
          <w:sz w:val="20"/>
          <w:lang w:val="ru-RU"/>
        </w:rPr>
        <w:t>ավելված</w:t>
      </w:r>
      <w:r w:rsidR="00C20953" w:rsidRPr="006E3999">
        <w:rPr>
          <w:rFonts w:ascii="GHEA Grapalat" w:hAnsi="GHEA Grapalat" w:cs="Sylfaen"/>
          <w:sz w:val="20"/>
          <w:lang w:val="af-ZA"/>
        </w:rPr>
        <w:t xml:space="preserve"> N 1</w:t>
      </w:r>
      <w:r w:rsidR="00C20953" w:rsidRPr="006E3999">
        <w:rPr>
          <w:rFonts w:ascii="GHEA Grapalat" w:hAnsi="GHEA Grapalat" w:cs="Sylfaen"/>
          <w:sz w:val="20"/>
          <w:lang w:val="hy-AM"/>
        </w:rPr>
        <w:t>.1</w:t>
      </w:r>
      <w:r w:rsidR="00C20953" w:rsidRPr="006E3999">
        <w:rPr>
          <w:rFonts w:ascii="GHEA Grapalat" w:hAnsi="GHEA Grapalat" w:cs="Sylfaen"/>
          <w:sz w:val="20"/>
          <w:lang w:val="af-ZA"/>
        </w:rPr>
        <w:t>-ի</w:t>
      </w:r>
      <w:r w:rsidR="00C20953">
        <w:rPr>
          <w:rFonts w:ascii="GHEA Grapalat" w:hAnsi="GHEA Grapalat" w:cs="Sylfaen"/>
          <w:sz w:val="20"/>
          <w:lang w:val="hy-AM"/>
        </w:rPr>
        <w:t>,</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սույն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հրավերին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կցված</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նախագծային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փաստաթղթերով</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որը</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հանդիսանում</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է</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նաև</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կնքվելիք</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պայմանագրի</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անբաժանելի</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մասը</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սահմանված</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տեխնիկական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բնութագրերին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և</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երաշխիքային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սպասարկման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պայմաններին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համապատասխանող</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նյութերի</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և</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կամ</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սարքերի</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ու</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սարքավորումների</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տեղադրման</w:t>
      </w:r>
      <w:r w:rsidR="00C20953" w:rsidRPr="005C4D07">
        <w:rPr>
          <w:rFonts w:ascii="GHEA Grapalat" w:hAnsi="GHEA Grapalat" w:cs="Sylfaen"/>
          <w:sz w:val="20"/>
          <w:szCs w:val="24"/>
          <w:lang w:val="af-ZA" w:eastAsia="en-US"/>
        </w:rPr>
        <w:t xml:space="preserve"> </w:t>
      </w:r>
      <w:r w:rsidR="00C20953" w:rsidRPr="00715D2E">
        <w:rPr>
          <w:rFonts w:ascii="GHEA Grapalat" w:hAnsi="GHEA Grapalat" w:cs="Sylfaen"/>
          <w:sz w:val="20"/>
          <w:szCs w:val="24"/>
          <w:lang w:val="af-ZA" w:eastAsia="en-US"/>
        </w:rPr>
        <w:t>(</w:t>
      </w:r>
      <w:r w:rsidR="00C20953">
        <w:rPr>
          <w:rFonts w:ascii="GHEA Grapalat" w:hAnsi="GHEA Grapalat" w:cs="Sylfaen"/>
          <w:sz w:val="20"/>
          <w:szCs w:val="24"/>
          <w:lang w:val="hy-AM" w:eastAsia="en-US"/>
        </w:rPr>
        <w:t>օգտագործման</w:t>
      </w:r>
      <w:r w:rsidR="00C20953" w:rsidRPr="00715D2E">
        <w:rPr>
          <w:rFonts w:ascii="GHEA Grapalat" w:hAnsi="GHEA Grapalat" w:cs="Sylfaen"/>
          <w:sz w:val="20"/>
          <w:szCs w:val="24"/>
          <w:lang w:val="af-ZA" w:eastAsia="en-US"/>
        </w:rPr>
        <w:t>)</w:t>
      </w:r>
      <w:r w:rsidR="00C20953">
        <w:rPr>
          <w:rFonts w:ascii="GHEA Grapalat" w:hAnsi="GHEA Grapalat" w:cs="Sylfaen"/>
          <w:sz w:val="20"/>
          <w:szCs w:val="24"/>
          <w:lang w:val="hy-AM" w:eastAsia="en-US"/>
        </w:rPr>
        <w:t xml:space="preserve"> </w:t>
      </w:r>
      <w:r w:rsidR="00C20953" w:rsidRPr="005C4D07">
        <w:rPr>
          <w:rFonts w:ascii="GHEA Grapalat" w:hAnsi="GHEA Grapalat" w:cs="Sylfaen"/>
          <w:sz w:val="20"/>
          <w:szCs w:val="24"/>
          <w:lang w:eastAsia="en-US"/>
        </w:rPr>
        <w:t>պարտավորության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մասին՝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մինչև</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տեղադրումը</w:t>
      </w:r>
      <w:r w:rsidR="00C20953" w:rsidRPr="005C4D07">
        <w:rPr>
          <w:rFonts w:ascii="GHEA Grapalat" w:hAnsi="GHEA Grapalat" w:cs="Sylfaen"/>
          <w:sz w:val="20"/>
          <w:szCs w:val="24"/>
          <w:lang w:val="af-ZA" w:eastAsia="en-US"/>
        </w:rPr>
        <w:t xml:space="preserve"> </w:t>
      </w:r>
      <w:r w:rsidR="00C20953" w:rsidRPr="002C10A9">
        <w:rPr>
          <w:rFonts w:ascii="GHEA Grapalat" w:hAnsi="GHEA Grapalat" w:cs="Sylfaen"/>
          <w:sz w:val="20"/>
          <w:szCs w:val="24"/>
          <w:lang w:val="hy-AM" w:eastAsia="en-US"/>
        </w:rPr>
        <w:t>(</w:t>
      </w:r>
      <w:r w:rsidR="00C20953">
        <w:rPr>
          <w:rFonts w:ascii="GHEA Grapalat" w:hAnsi="GHEA Grapalat" w:cs="Sylfaen"/>
          <w:sz w:val="20"/>
          <w:szCs w:val="24"/>
          <w:lang w:val="hy-AM" w:eastAsia="en-US"/>
        </w:rPr>
        <w:t>օգտագործումը</w:t>
      </w:r>
      <w:r w:rsidR="00C20953" w:rsidRPr="002C10A9">
        <w:rPr>
          <w:rFonts w:ascii="GHEA Grapalat" w:hAnsi="GHEA Grapalat" w:cs="Sylfaen"/>
          <w:sz w:val="20"/>
          <w:szCs w:val="24"/>
          <w:lang w:val="hy-AM" w:eastAsia="en-US"/>
        </w:rPr>
        <w:t>)</w:t>
      </w:r>
      <w:r w:rsidR="00C20953">
        <w:rPr>
          <w:rFonts w:ascii="GHEA Grapalat" w:hAnsi="GHEA Grapalat" w:cs="Sylfaen"/>
          <w:sz w:val="20"/>
          <w:szCs w:val="24"/>
          <w:lang w:val="hy-AM" w:eastAsia="en-US"/>
        </w:rPr>
        <w:t xml:space="preserve"> </w:t>
      </w:r>
      <w:r w:rsidR="00C20953" w:rsidRPr="005C4D07">
        <w:rPr>
          <w:rFonts w:ascii="GHEA Grapalat" w:hAnsi="GHEA Grapalat" w:cs="Sylfaen"/>
          <w:sz w:val="20"/>
          <w:szCs w:val="24"/>
          <w:lang w:eastAsia="en-US"/>
        </w:rPr>
        <w:t>դրանց</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տեխնիկական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բնութագրերը</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ապրանքային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նշանները</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ֆիրմային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անվանումները</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մակնիշները</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և</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երաշխիքային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ժամկետները</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նախապես</w:t>
      </w:r>
      <w:r w:rsidR="00C20953" w:rsidRPr="005C4D07">
        <w:rPr>
          <w:rFonts w:ascii="GHEA Grapalat" w:hAnsi="GHEA Grapalat" w:cs="Sylfaen"/>
          <w:sz w:val="20"/>
          <w:szCs w:val="24"/>
          <w:lang w:val="af-ZA" w:eastAsia="en-US"/>
        </w:rPr>
        <w:t xml:space="preserve"> </w:t>
      </w:r>
      <w:r w:rsidR="00C20953">
        <w:rPr>
          <w:rFonts w:ascii="GHEA Grapalat" w:hAnsi="GHEA Grapalat" w:cs="Sylfaen"/>
          <w:sz w:val="20"/>
          <w:szCs w:val="24"/>
          <w:lang w:val="hy-AM" w:eastAsia="en-US"/>
        </w:rPr>
        <w:t xml:space="preserve">գրավոր </w:t>
      </w:r>
      <w:r w:rsidR="00C20953" w:rsidRPr="005C4D07">
        <w:rPr>
          <w:rFonts w:ascii="GHEA Grapalat" w:hAnsi="GHEA Grapalat" w:cs="Sylfaen"/>
          <w:sz w:val="20"/>
          <w:szCs w:val="24"/>
          <w:lang w:eastAsia="en-US"/>
        </w:rPr>
        <w:t>համաձայնեցնելով</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պատվիրատուի</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հետ</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Սույն</w:t>
      </w:r>
      <w:r w:rsidR="00C20953" w:rsidRPr="005C4D07">
        <w:rPr>
          <w:rFonts w:ascii="GHEA Grapalat" w:hAnsi="GHEA Grapalat" w:cs="Sylfaen"/>
          <w:sz w:val="20"/>
          <w:szCs w:val="24"/>
          <w:lang w:val="af-ZA" w:eastAsia="en-US"/>
        </w:rPr>
        <w:t xml:space="preserve"> </w:t>
      </w:r>
      <w:r w:rsidR="00C20953">
        <w:rPr>
          <w:rFonts w:ascii="GHEA Grapalat" w:hAnsi="GHEA Grapalat" w:cs="Sylfaen"/>
          <w:sz w:val="20"/>
          <w:szCs w:val="24"/>
          <w:lang w:val="hy-AM" w:eastAsia="en-US"/>
        </w:rPr>
        <w:t xml:space="preserve">կետով </w:t>
      </w:r>
      <w:r w:rsidR="00C20953" w:rsidRPr="005C4D07">
        <w:rPr>
          <w:rFonts w:ascii="GHEA Grapalat" w:hAnsi="GHEA Grapalat" w:cs="Sylfaen"/>
          <w:sz w:val="20"/>
          <w:szCs w:val="24"/>
          <w:lang w:eastAsia="en-US"/>
        </w:rPr>
        <w:t>նախատեսված</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հավաստումն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առանձին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հավելվածով</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հաստատվում</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է</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նաև</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կնքվելիք</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պայմանագրով</w:t>
      </w:r>
      <w:r w:rsidR="00C20953">
        <w:rPr>
          <w:rFonts w:ascii="GHEA Grapalat" w:hAnsi="GHEA Grapalat" w:cs="Sylfaen"/>
          <w:sz w:val="20"/>
          <w:szCs w:val="24"/>
          <w:lang w:val="hy-AM" w:eastAsia="en-US"/>
        </w:rPr>
        <w:t>:</w:t>
      </w:r>
      <w:r w:rsidR="000E08D1" w:rsidRPr="000E08D1">
        <w:rPr>
          <w:rStyle w:val="FootnoteReference"/>
          <w:rFonts w:ascii="GHEA Grapalat" w:hAnsi="GHEA Grapalat" w:cs="Sylfaen"/>
          <w:sz w:val="20"/>
          <w:szCs w:val="24"/>
          <w:lang w:val="af-ZA" w:eastAsia="en-US"/>
        </w:rPr>
        <w:footnoteReference w:id="19"/>
      </w:r>
    </w:p>
    <w:p w14:paraId="4E45C179" w14:textId="77777777" w:rsidR="002E11D1" w:rsidRPr="000E08D1" w:rsidRDefault="002E11D1" w:rsidP="002E11D1">
      <w:pPr>
        <w:ind w:firstLine="567"/>
        <w:jc w:val="both"/>
        <w:rPr>
          <w:rFonts w:ascii="GHEA Grapalat" w:hAnsi="GHEA Grapalat"/>
          <w:sz w:val="20"/>
          <w:lang w:val="af-ZA"/>
        </w:rPr>
      </w:pPr>
    </w:p>
    <w:p w14:paraId="05C605E9" w14:textId="77777777" w:rsidR="00EA2FBF" w:rsidRDefault="00EA2FBF" w:rsidP="00B26608">
      <w:pPr>
        <w:jc w:val="center"/>
        <w:rPr>
          <w:rFonts w:ascii="GHEA Grapalat" w:hAnsi="GHEA Grapalat"/>
          <w:b/>
          <w:sz w:val="20"/>
          <w:lang w:val="es-ES"/>
        </w:rPr>
      </w:pPr>
    </w:p>
    <w:p w14:paraId="651C1BCB" w14:textId="4D1A51EE"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7F3D3B66"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EA2FBF">
        <w:rPr>
          <w:rFonts w:ascii="GHEA Grapalat" w:hAnsi="GHEA Grapalat"/>
          <w:sz w:val="20"/>
          <w:szCs w:val="20"/>
          <w:lang w:val="es-ES"/>
        </w:rPr>
        <w:t xml:space="preserve">երկու </w:t>
      </w:r>
      <w:r w:rsidR="00EA2FBF"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lastRenderedPageBreak/>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77777777" w:rsidR="00E74BF6" w:rsidRPr="00E6597C" w:rsidRDefault="006C3873" w:rsidP="00EF3662">
      <w:pPr>
        <w:pStyle w:val="norm"/>
        <w:spacing w:line="240" w:lineRule="auto"/>
        <w:ind w:firstLine="284"/>
        <w:jc w:val="right"/>
        <w:rPr>
          <w:rFonts w:ascii="GHEA Grapalat" w:hAnsi="GHEA Grapalat" w:cs="Sylfaen"/>
          <w:b/>
          <w:sz w:val="20"/>
          <w:lang w:val="es-ES"/>
        </w:rPr>
      </w:pPr>
      <w:r w:rsidRPr="00E6597C">
        <w:rPr>
          <w:rFonts w:ascii="GHEA Grapalat" w:hAnsi="GHEA Grapalat" w:cs="Sylfaen"/>
          <w:b/>
          <w:sz w:val="20"/>
          <w:lang w:val="es-ES"/>
        </w:rPr>
        <w:br w:type="page"/>
      </w: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lastRenderedPageBreak/>
        <w:t>Հավելված</w:t>
      </w:r>
      <w:r w:rsidRPr="00E6597C">
        <w:rPr>
          <w:rFonts w:ascii="GHEA Grapalat" w:hAnsi="GHEA Grapalat" w:cs="Arial"/>
          <w:b/>
          <w:sz w:val="20"/>
          <w:lang w:val="es-ES"/>
        </w:rPr>
        <w:t xml:space="preserve">  N 1</w:t>
      </w:r>
    </w:p>
    <w:p w14:paraId="23BA768F" w14:textId="3F2024AA" w:rsidR="00B2572B" w:rsidRPr="00E6597C" w:rsidRDefault="00EA2FBF" w:rsidP="00EF3662">
      <w:pPr>
        <w:pStyle w:val="BodyTextIndent3"/>
        <w:spacing w:line="240" w:lineRule="auto"/>
        <w:jc w:val="right"/>
        <w:rPr>
          <w:rFonts w:ascii="GHEA Grapalat" w:hAnsi="GHEA Grapalat" w:cs="Arial"/>
          <w:b/>
          <w:lang w:val="es-ES"/>
        </w:rPr>
      </w:pPr>
      <w:r w:rsidRPr="00EA2FBF">
        <w:rPr>
          <w:rFonts w:ascii="GHEA Grapalat" w:hAnsi="GHEA Grapalat" w:cs="Sylfaen"/>
          <w:b/>
          <w:lang w:val="es-ES"/>
        </w:rPr>
        <w:t>«</w:t>
      </w:r>
      <w:r w:rsidR="00255054">
        <w:rPr>
          <w:rFonts w:ascii="GHEA Grapalat" w:hAnsi="GHEA Grapalat" w:cs="Sylfaen"/>
          <w:b/>
          <w:lang w:val="es-ES"/>
        </w:rPr>
        <w:t>ՀԱՖՆ-ԲՄԱՇՁԲ-24/94</w:t>
      </w:r>
      <w:r w:rsidRPr="00EA2FBF">
        <w:rPr>
          <w:rFonts w:ascii="GHEA Grapalat" w:hAnsi="GHEA Grapalat" w:cs="Sylfaen"/>
          <w:b/>
          <w:lang w:val="es-ES"/>
        </w:rPr>
        <w:t>»</w:t>
      </w:r>
      <w:r w:rsidR="00B2572B" w:rsidRPr="00E6597C">
        <w:rPr>
          <w:rFonts w:ascii="GHEA Grapalat" w:hAnsi="GHEA Grapalat" w:cs="Sylfaen"/>
          <w:b/>
          <w:lang w:val="es-ES"/>
        </w:rPr>
        <w:t>*</w:t>
      </w:r>
      <w:r w:rsidR="00B2572B" w:rsidRPr="00E6597C">
        <w:rPr>
          <w:rFonts w:ascii="GHEA Grapalat" w:hAnsi="GHEA Grapalat"/>
          <w:b/>
          <w:lang w:val="es-ES"/>
        </w:rPr>
        <w:t xml:space="preserve">  </w:t>
      </w:r>
      <w:r w:rsidR="00B2572B" w:rsidRPr="00E6597C">
        <w:rPr>
          <w:rFonts w:ascii="GHEA Grapalat" w:hAnsi="GHEA Grapalat" w:cs="Sylfaen"/>
          <w:b/>
          <w:lang w:val="es-ES"/>
        </w:rPr>
        <w:t>ծածկագրով</w:t>
      </w:r>
    </w:p>
    <w:p w14:paraId="436306C5" w14:textId="77777777" w:rsidR="00B2572B" w:rsidRPr="00E6597C" w:rsidRDefault="00B2572B" w:rsidP="00EF3662">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77777777" w:rsidR="00B2572B" w:rsidRPr="00E6597C" w:rsidRDefault="00B2572B" w:rsidP="00EF3662">
      <w:pPr>
        <w:pStyle w:val="Heading6"/>
        <w:jc w:val="center"/>
        <w:rPr>
          <w:rFonts w:ascii="GHEA Grapalat" w:hAnsi="GHEA Grapalat" w:cs="Arial"/>
          <w:color w:val="auto"/>
          <w:sz w:val="24"/>
          <w:szCs w:val="24"/>
          <w:lang w:val="es-ES"/>
        </w:rPr>
      </w:pPr>
      <w:r w:rsidRPr="00E6597C">
        <w:rPr>
          <w:rFonts w:ascii="GHEA Grapalat" w:hAnsi="GHEA Grapalat" w:cs="Sylfaen"/>
          <w:color w:val="auto"/>
          <w:sz w:val="24"/>
          <w:szCs w:val="24"/>
          <w:lang w:val="es-ES"/>
        </w:rPr>
        <w:t>բաց մրցույթին մասնակցելու</w:t>
      </w:r>
      <w:r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5561F6E3" w14:textId="5131D33C" w:rsidR="00B2572B" w:rsidRPr="00E6597C" w:rsidRDefault="00CB18E6" w:rsidP="00EF3662">
      <w:pPr>
        <w:jc w:val="both"/>
        <w:rPr>
          <w:rFonts w:ascii="GHEA Grapalat" w:hAnsi="GHEA Grapalat"/>
          <w:sz w:val="22"/>
          <w:szCs w:val="22"/>
          <w:u w:val="single"/>
          <w:lang w:val="es-ES"/>
        </w:rPr>
      </w:pPr>
      <w:r w:rsidRPr="00A61078">
        <w:rPr>
          <w:rFonts w:ascii="GHEA Grapalat" w:hAnsi="GHEA Grapalat" w:cs="Sylfaen"/>
          <w:sz w:val="20"/>
          <w:szCs w:val="20"/>
          <w:lang w:val="es-ES"/>
        </w:rPr>
        <w:t>&lt;&lt;Հայաստանի ազգային ֆիլհարմոնիկ նվագախումբ&gt;&gt; ՊՈԱԿ</w:t>
      </w:r>
      <w:r w:rsidRPr="00064ADD">
        <w:rPr>
          <w:rFonts w:ascii="GHEA Grapalat" w:hAnsi="GHEA Grapalat"/>
          <w:sz w:val="22"/>
          <w:szCs w:val="22"/>
          <w:lang w:val="es-ES"/>
        </w:rPr>
        <w:t>-</w:t>
      </w:r>
      <w:r w:rsidRPr="00064ADD">
        <w:rPr>
          <w:rFonts w:ascii="GHEA Grapalat" w:hAnsi="GHEA Grapalat" w:cs="Sylfaen"/>
          <w:sz w:val="20"/>
          <w:szCs w:val="20"/>
          <w:lang w:val="es-ES"/>
        </w:rPr>
        <w:t>ի</w:t>
      </w:r>
      <w:r w:rsidR="00B2572B" w:rsidRPr="00E6597C">
        <w:rPr>
          <w:rFonts w:ascii="GHEA Grapalat" w:hAnsi="GHEA Grapalat" w:cs="Sylfaen"/>
          <w:sz w:val="20"/>
          <w:szCs w:val="20"/>
          <w:lang w:val="es-ES"/>
        </w:rPr>
        <w:t xml:space="preserve"> կողմից</w:t>
      </w:r>
      <w:r w:rsidR="00EA2FBF">
        <w:rPr>
          <w:rFonts w:ascii="GHEA Grapalat" w:hAnsi="GHEA Grapalat"/>
          <w:sz w:val="22"/>
          <w:szCs w:val="22"/>
          <w:lang w:val="es-ES"/>
        </w:rPr>
        <w:t xml:space="preserve"> </w:t>
      </w:r>
      <w:r w:rsidR="00EA2FBF" w:rsidRPr="00EA2FBF">
        <w:rPr>
          <w:rFonts w:ascii="GHEA Grapalat" w:hAnsi="GHEA Grapalat" w:cs="Sylfaen"/>
          <w:b/>
          <w:sz w:val="20"/>
          <w:szCs w:val="20"/>
          <w:lang w:val="es-ES"/>
        </w:rPr>
        <w:t>«</w:t>
      </w:r>
      <w:r w:rsidR="00255054">
        <w:rPr>
          <w:rFonts w:ascii="GHEA Grapalat" w:hAnsi="GHEA Grapalat" w:cs="Sylfaen"/>
          <w:b/>
          <w:sz w:val="20"/>
          <w:szCs w:val="20"/>
          <w:lang w:val="es-ES"/>
        </w:rPr>
        <w:t>ՀԱՖՆ-ԲՄԱՇՁԲ-24/94</w:t>
      </w:r>
      <w:r w:rsidR="00EA2FBF" w:rsidRPr="00EA2FBF">
        <w:rPr>
          <w:rFonts w:ascii="GHEA Grapalat" w:hAnsi="GHEA Grapalat" w:cs="Sylfaen"/>
          <w:b/>
          <w:sz w:val="20"/>
          <w:szCs w:val="20"/>
          <w:lang w:val="es-ES"/>
        </w:rPr>
        <w:t>»</w:t>
      </w:r>
      <w:r w:rsidR="00B2572B" w:rsidRPr="00E6597C">
        <w:rPr>
          <w:rFonts w:ascii="GHEA Grapalat" w:hAnsi="GHEA Grapalat"/>
          <w:sz w:val="20"/>
          <w:szCs w:val="20"/>
          <w:lang w:val="es-ES"/>
        </w:rPr>
        <w:t xml:space="preserve"> </w:t>
      </w:r>
      <w:r w:rsidR="00B2572B" w:rsidRPr="00E6597C">
        <w:rPr>
          <w:rFonts w:ascii="GHEA Grapalat" w:hAnsi="GHEA Grapalat" w:cs="Sylfaen"/>
          <w:sz w:val="20"/>
          <w:szCs w:val="20"/>
          <w:lang w:val="es-ES"/>
        </w:rPr>
        <w:t>ծածկագրով հայտարարված</w:t>
      </w:r>
    </w:p>
    <w:p w14:paraId="2A493809" w14:textId="77777777"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 անվանումը</w:t>
      </w:r>
    </w:p>
    <w:p w14:paraId="55F77561"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բաց մրցույթի</w:t>
      </w:r>
      <w:r w:rsidRPr="00E6597C">
        <w:rPr>
          <w:rFonts w:ascii="GHEA Grapalat" w:hAnsi="GHEA Grapalat" w:cs="Arial"/>
          <w:sz w:val="16"/>
          <w:szCs w:val="16"/>
          <w:lang w:val="es-ES"/>
        </w:rPr>
        <w:t xml:space="preserve"> </w:t>
      </w:r>
      <w:r w:rsidRPr="00E6597C">
        <w:rPr>
          <w:rFonts w:ascii="GHEA Grapalat" w:hAnsi="GHEA Grapalat"/>
          <w:u w:val="single"/>
          <w:lang w:val="es-ES"/>
        </w:rPr>
        <w:tab/>
        <w:t xml:space="preserve">    </w:t>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t xml:space="preserve">     </w:t>
      </w:r>
      <w:r w:rsidRPr="00E6597C">
        <w:rPr>
          <w:rFonts w:ascii="GHEA Grapalat" w:hAnsi="GHEA Grapalat" w:cs="Sylfaen"/>
          <w:sz w:val="20"/>
          <w:szCs w:val="20"/>
          <w:lang w:val="es-ES"/>
        </w:rPr>
        <w:t xml:space="preserve"> չափաբաժնին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չափաբաժիններին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հրավերի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25208DAF"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CB18E6" w:rsidRPr="00EA2FBF">
        <w:rPr>
          <w:rFonts w:ascii="GHEA Grapalat" w:hAnsi="GHEA Grapalat" w:cs="Sylfaen"/>
          <w:b/>
          <w:sz w:val="20"/>
          <w:szCs w:val="20"/>
          <w:lang w:val="es-ES"/>
        </w:rPr>
        <w:t>«</w:t>
      </w:r>
      <w:r w:rsidR="00255054">
        <w:rPr>
          <w:rFonts w:ascii="GHEA Grapalat" w:hAnsi="GHEA Grapalat" w:cs="Sylfaen"/>
          <w:b/>
          <w:sz w:val="20"/>
          <w:szCs w:val="20"/>
          <w:lang w:val="es-ES"/>
        </w:rPr>
        <w:t>ՀԱՖՆ-ԲՄԱՇՁԲ-24/94</w:t>
      </w:r>
      <w:r w:rsidR="00CB18E6" w:rsidRPr="00EA2FBF">
        <w:rPr>
          <w:rFonts w:ascii="GHEA Grapalat" w:hAnsi="GHEA Grapalat" w:cs="Sylfaen"/>
          <w:b/>
          <w:sz w:val="20"/>
          <w:szCs w:val="20"/>
          <w:lang w:val="es-ES"/>
        </w:rPr>
        <w:t>»</w:t>
      </w:r>
      <w:r w:rsidRPr="00265A5A">
        <w:rPr>
          <w:rFonts w:ascii="GHEA Grapalat" w:hAnsi="GHEA Grapalat" w:cs="Arial"/>
          <w:sz w:val="20"/>
          <w:szCs w:val="20"/>
          <w:lang w:val="es-ES"/>
        </w:rPr>
        <w:t xml:space="preserve">*  ծածկագրով  բաց մրցույթի 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22BD7EBD"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CB18E6" w:rsidRPr="00EA2FBF">
        <w:rPr>
          <w:rFonts w:ascii="GHEA Grapalat" w:hAnsi="GHEA Grapalat" w:cs="Sylfaen"/>
          <w:b/>
          <w:sz w:val="20"/>
          <w:szCs w:val="20"/>
          <w:lang w:val="es-ES"/>
        </w:rPr>
        <w:t>«</w:t>
      </w:r>
      <w:r w:rsidR="00255054">
        <w:rPr>
          <w:rFonts w:ascii="GHEA Grapalat" w:hAnsi="GHEA Grapalat" w:cs="Sylfaen"/>
          <w:b/>
          <w:sz w:val="20"/>
          <w:szCs w:val="20"/>
          <w:lang w:val="es-ES"/>
        </w:rPr>
        <w:t>ՀԱՖՆ-ԲՄԱՇՁԲ-24/94</w:t>
      </w:r>
      <w:r w:rsidR="00CB18E6" w:rsidRPr="00EA2FBF">
        <w:rPr>
          <w:rFonts w:ascii="GHEA Grapalat" w:hAnsi="GHEA Grapalat" w:cs="Sylfaen"/>
          <w:b/>
          <w:sz w:val="20"/>
          <w:szCs w:val="20"/>
          <w:lang w:val="es-ES"/>
        </w:rPr>
        <w:t>»</w:t>
      </w:r>
      <w:r w:rsidR="006C3873" w:rsidRPr="00265A5A">
        <w:rPr>
          <w:rFonts w:ascii="GHEA Grapalat" w:hAnsi="GHEA Grapalat" w:cs="Sylfaen"/>
          <w:sz w:val="22"/>
          <w:szCs w:val="22"/>
          <w:lang w:val="hy-AM"/>
        </w:rPr>
        <w:t xml:space="preserve">*  </w:t>
      </w:r>
      <w:r w:rsidR="006C3873" w:rsidRPr="00265A5A">
        <w:rPr>
          <w:rFonts w:ascii="GHEA Grapalat" w:hAnsi="GHEA Grapalat" w:cs="Arial"/>
          <w:sz w:val="20"/>
          <w:szCs w:val="20"/>
          <w:lang w:val="es-ES"/>
        </w:rPr>
        <w:t>ծածկագրով բաց մրցույթին մասնակցելու շրջանակում`</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42C545F5" w:rsidR="002E11D1" w:rsidRPr="00FF0D1D" w:rsidRDefault="006E3999" w:rsidP="00260EEB">
      <w:pPr>
        <w:ind w:firstLine="708"/>
        <w:jc w:val="both"/>
        <w:rPr>
          <w:rFonts w:ascii="GHEA Grapalat" w:hAnsi="GHEA Grapalat"/>
          <w:sz w:val="20"/>
          <w:lang w:val="hy-AM"/>
        </w:rPr>
      </w:pPr>
      <w:r w:rsidRPr="0093002B">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r w:rsidRPr="0093002B">
        <w:rPr>
          <w:rFonts w:ascii="GHEA Grapalat" w:hAnsi="GHEA Grapalat"/>
          <w:sz w:val="20"/>
          <w:lang w:val="es-ES"/>
        </w:rPr>
        <w:t xml:space="preserve">սարքերի </w:t>
      </w:r>
      <w:r>
        <w:rPr>
          <w:rFonts w:ascii="GHEA Grapalat" w:hAnsi="GHEA Grapalat"/>
          <w:sz w:val="20"/>
          <w:lang w:val="hy-AM"/>
        </w:rPr>
        <w:t>ու</w:t>
      </w:r>
      <w:r w:rsidRPr="0093002B">
        <w:rPr>
          <w:rFonts w:ascii="GHEA Grapalat" w:hAnsi="GHEA Grapalat"/>
          <w:sz w:val="20"/>
          <w:lang w:val="es-ES"/>
        </w:rPr>
        <w:t xml:space="preserve"> սարքավորումների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BodyTextIndent3"/>
        <w:spacing w:line="240" w:lineRule="auto"/>
        <w:jc w:val="right"/>
        <w:rPr>
          <w:rFonts w:ascii="GHEA Grapalat" w:hAnsi="GHEA Grapalat"/>
          <w:b/>
          <w:lang w:val="hy-AM"/>
        </w:rPr>
      </w:pPr>
    </w:p>
    <w:p w14:paraId="12E64DCB" w14:textId="77777777" w:rsidR="00B2572B" w:rsidRPr="00F6523E" w:rsidRDefault="00B2572B" w:rsidP="00EF3662">
      <w:pPr>
        <w:pStyle w:val="BodyTextIndent3"/>
        <w:spacing w:line="240" w:lineRule="auto"/>
        <w:jc w:val="right"/>
        <w:rPr>
          <w:rFonts w:ascii="GHEA Grapalat" w:hAnsi="GHEA Grapalat"/>
          <w:b/>
          <w:lang w:val="hy-AM"/>
        </w:rPr>
      </w:pPr>
    </w:p>
    <w:p w14:paraId="24B38786" w14:textId="77777777" w:rsidR="00F6523E" w:rsidRDefault="00F6523E" w:rsidP="00F6523E">
      <w:pPr>
        <w:pStyle w:val="FootnoteText"/>
        <w:jc w:val="both"/>
        <w:rPr>
          <w:rFonts w:ascii="GHEA Grapalat" w:hAnsi="GHEA Grapalat"/>
          <w:i/>
          <w:sz w:val="16"/>
          <w:szCs w:val="16"/>
          <w:lang w:val="hy-AM"/>
        </w:rPr>
      </w:pPr>
    </w:p>
    <w:p w14:paraId="6A176282" w14:textId="77777777" w:rsidR="00F6523E" w:rsidRDefault="00F6523E" w:rsidP="00F6523E">
      <w:pPr>
        <w:pStyle w:val="FootnoteText"/>
        <w:jc w:val="both"/>
        <w:rPr>
          <w:rFonts w:ascii="GHEA Grapalat" w:hAnsi="GHEA Grapalat"/>
          <w:i/>
          <w:sz w:val="16"/>
          <w:szCs w:val="16"/>
          <w:lang w:val="hy-AM"/>
        </w:rPr>
      </w:pPr>
    </w:p>
    <w:p w14:paraId="74BCBBD2" w14:textId="77777777" w:rsidR="00F6523E" w:rsidRDefault="00F6523E" w:rsidP="00F6523E">
      <w:pPr>
        <w:pStyle w:val="FootnoteText"/>
        <w:jc w:val="both"/>
        <w:rPr>
          <w:rFonts w:ascii="GHEA Grapalat" w:hAnsi="GHEA Grapalat"/>
          <w:i/>
          <w:sz w:val="16"/>
          <w:szCs w:val="16"/>
          <w:lang w:val="hy-AM"/>
        </w:rPr>
      </w:pPr>
    </w:p>
    <w:p w14:paraId="1704A225" w14:textId="77777777" w:rsidR="00F6523E" w:rsidRDefault="00F6523E" w:rsidP="00F6523E">
      <w:pPr>
        <w:pStyle w:val="FootnoteText"/>
        <w:jc w:val="both"/>
        <w:rPr>
          <w:rFonts w:ascii="GHEA Grapalat" w:hAnsi="GHEA Grapalat"/>
          <w:i/>
          <w:sz w:val="16"/>
          <w:szCs w:val="16"/>
          <w:lang w:val="hy-AM"/>
        </w:rPr>
      </w:pPr>
    </w:p>
    <w:p w14:paraId="03475547" w14:textId="77777777" w:rsidR="00F6523E" w:rsidRDefault="00F6523E" w:rsidP="00F6523E">
      <w:pPr>
        <w:pStyle w:val="FootnoteText"/>
        <w:jc w:val="both"/>
        <w:rPr>
          <w:rFonts w:ascii="GHEA Grapalat" w:hAnsi="GHEA Grapalat"/>
          <w:i/>
          <w:sz w:val="16"/>
          <w:szCs w:val="16"/>
          <w:lang w:val="hy-AM"/>
        </w:rPr>
      </w:pPr>
    </w:p>
    <w:p w14:paraId="1277D2A6" w14:textId="77777777" w:rsidR="00F6523E" w:rsidRDefault="00F6523E" w:rsidP="00F6523E">
      <w:pPr>
        <w:pStyle w:val="FootnoteText"/>
        <w:jc w:val="both"/>
        <w:rPr>
          <w:rFonts w:ascii="GHEA Grapalat" w:hAnsi="GHEA Grapalat"/>
          <w:i/>
          <w:sz w:val="16"/>
          <w:szCs w:val="16"/>
          <w:lang w:val="hy-AM"/>
        </w:rPr>
      </w:pPr>
    </w:p>
    <w:p w14:paraId="2F0EDB59" w14:textId="77777777" w:rsidR="00F6523E" w:rsidRDefault="00F6523E" w:rsidP="00F6523E">
      <w:pPr>
        <w:pStyle w:val="FootnoteText"/>
        <w:jc w:val="both"/>
        <w:rPr>
          <w:rFonts w:ascii="GHEA Grapalat" w:hAnsi="GHEA Grapalat"/>
          <w:i/>
          <w:sz w:val="16"/>
          <w:szCs w:val="16"/>
          <w:lang w:val="hy-AM"/>
        </w:rPr>
      </w:pPr>
    </w:p>
    <w:p w14:paraId="240A63F0" w14:textId="77777777" w:rsidR="00F6523E" w:rsidRDefault="00F6523E" w:rsidP="00F6523E">
      <w:pPr>
        <w:pStyle w:val="FootnoteText"/>
        <w:jc w:val="both"/>
        <w:rPr>
          <w:rFonts w:ascii="GHEA Grapalat" w:hAnsi="GHEA Grapalat"/>
          <w:i/>
          <w:sz w:val="16"/>
          <w:szCs w:val="16"/>
          <w:lang w:val="hy-AM"/>
        </w:rPr>
      </w:pPr>
    </w:p>
    <w:p w14:paraId="1ADBE8E8" w14:textId="6801B1AF"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FootnoteText"/>
        <w:jc w:val="both"/>
        <w:rPr>
          <w:rFonts w:ascii="GHEA Grapalat" w:hAnsi="GHEA Grapalat"/>
          <w:i/>
          <w:sz w:val="16"/>
          <w:szCs w:val="16"/>
          <w:lang w:val="hy-AM"/>
        </w:rPr>
      </w:pPr>
    </w:p>
    <w:p w14:paraId="43F8EB71" w14:textId="3324A6C3" w:rsidR="003319E2" w:rsidRPr="00D70570" w:rsidRDefault="003319E2" w:rsidP="003319E2">
      <w:pPr>
        <w:pStyle w:val="FootnoteText"/>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FootnoteText"/>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FootnoteText"/>
        <w:jc w:val="both"/>
        <w:rPr>
          <w:rFonts w:ascii="GHEA Grapalat" w:hAnsi="GHEA Grapalat"/>
          <w:i/>
          <w:sz w:val="16"/>
          <w:szCs w:val="16"/>
          <w:lang w:val="hy-AM"/>
        </w:rPr>
      </w:pPr>
    </w:p>
    <w:p w14:paraId="147580F2" w14:textId="3174C615"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xml:space="preserve">*** պարբերությունը և հավելված 1.1 հանվում են, եթե գնման առարկան չի հանդիսանում </w:t>
      </w:r>
      <w:r w:rsidR="00F90F86">
        <w:rPr>
          <w:rFonts w:ascii="GHEA Grapalat" w:hAnsi="GHEA Grapalat"/>
          <w:i/>
          <w:sz w:val="16"/>
          <w:szCs w:val="16"/>
          <w:lang w:val="hy-AM" w:eastAsia="ru-RU"/>
        </w:rPr>
        <w:t>վերանորոգման աշխատանքներ</w:t>
      </w:r>
    </w:p>
    <w:p w14:paraId="28430E1C" w14:textId="1E7DF2D6" w:rsidR="00CE3A99" w:rsidRPr="00E6597C" w:rsidRDefault="00CE3A99" w:rsidP="00CE3A9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br w:type="page"/>
      </w:r>
    </w:p>
    <w:p w14:paraId="2F8105D7" w14:textId="77777777" w:rsidR="000B1088" w:rsidRPr="004605D7" w:rsidRDefault="000B1088" w:rsidP="000B1088">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lastRenderedPageBreak/>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03C9CF64" w14:textId="427C806B" w:rsidR="000B1088" w:rsidRPr="007B5542" w:rsidRDefault="00CB18E6" w:rsidP="000B1088">
      <w:pPr>
        <w:pStyle w:val="BodyTextIndent3"/>
        <w:spacing w:line="240" w:lineRule="auto"/>
        <w:jc w:val="right"/>
        <w:rPr>
          <w:rFonts w:ascii="GHEA Grapalat" w:hAnsi="GHEA Grapalat" w:cs="Arial"/>
          <w:b/>
          <w:lang w:val="hy-AM"/>
        </w:rPr>
      </w:pPr>
      <w:r w:rsidRPr="00EA2FBF">
        <w:rPr>
          <w:rFonts w:ascii="GHEA Grapalat" w:hAnsi="GHEA Grapalat" w:cs="Sylfaen"/>
          <w:b/>
          <w:lang w:val="es-ES"/>
        </w:rPr>
        <w:t>«</w:t>
      </w:r>
      <w:r w:rsidR="00255054">
        <w:rPr>
          <w:rFonts w:ascii="GHEA Grapalat" w:hAnsi="GHEA Grapalat" w:cs="Sylfaen"/>
          <w:b/>
          <w:lang w:val="es-ES"/>
        </w:rPr>
        <w:t>ՀԱՖՆ-ԲՄԱՇՁԲ-24/94</w:t>
      </w:r>
      <w:r w:rsidRPr="00EA2FBF">
        <w:rPr>
          <w:rFonts w:ascii="GHEA Grapalat" w:hAnsi="GHEA Grapalat" w:cs="Sylfaen"/>
          <w:b/>
          <w:lang w:val="es-ES"/>
        </w:rPr>
        <w:t>»</w:t>
      </w:r>
      <w:r w:rsidR="000B1088" w:rsidRPr="007B5542">
        <w:rPr>
          <w:rFonts w:ascii="GHEA Grapalat" w:hAnsi="GHEA Grapalat" w:cs="Sylfaen"/>
          <w:b/>
          <w:lang w:val="hy-AM"/>
        </w:rPr>
        <w:t>*</w:t>
      </w:r>
      <w:r w:rsidR="000B1088" w:rsidRPr="007B5542">
        <w:rPr>
          <w:rFonts w:ascii="GHEA Grapalat" w:hAnsi="GHEA Grapalat"/>
          <w:b/>
          <w:lang w:val="hy-AM"/>
        </w:rPr>
        <w:t xml:space="preserve">  </w:t>
      </w:r>
      <w:r w:rsidR="000B1088" w:rsidRPr="007B5542">
        <w:rPr>
          <w:rFonts w:ascii="GHEA Grapalat" w:hAnsi="GHEA Grapalat" w:cs="Sylfaen"/>
          <w:b/>
          <w:lang w:val="hy-AM"/>
        </w:rPr>
        <w:t>ծածկագրով</w:t>
      </w:r>
    </w:p>
    <w:p w14:paraId="7025F156" w14:textId="77777777" w:rsidR="000B1088" w:rsidRPr="007B5542" w:rsidRDefault="000B1088" w:rsidP="000B1088">
      <w:pPr>
        <w:pStyle w:val="BodyTextIndent3"/>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7AA8716A" w14:textId="77777777" w:rsidR="000B1088" w:rsidRPr="007B5542" w:rsidRDefault="000B1088" w:rsidP="000B1088">
      <w:pPr>
        <w:ind w:left="-66"/>
        <w:jc w:val="center"/>
        <w:rPr>
          <w:rFonts w:ascii="GHEA Grapalat" w:hAnsi="GHEA Grapalat"/>
          <w:b/>
          <w:lang w:val="hy-AM"/>
        </w:rPr>
      </w:pPr>
    </w:p>
    <w:p w14:paraId="2B13F568" w14:textId="51B6FCF3" w:rsidR="000B1088" w:rsidRDefault="000B1088" w:rsidP="000B1088">
      <w:pPr>
        <w:pStyle w:val="Heading3"/>
        <w:spacing w:line="240" w:lineRule="auto"/>
        <w:ind w:firstLine="567"/>
        <w:jc w:val="left"/>
        <w:rPr>
          <w:rFonts w:ascii="GHEA Grapalat" w:hAnsi="GHEA Grapalat"/>
          <w:b/>
          <w:lang w:val="hy-AM"/>
        </w:rPr>
      </w:pPr>
    </w:p>
    <w:p w14:paraId="12B54A54" w14:textId="77777777" w:rsidR="006E3999" w:rsidRPr="009F5C16" w:rsidRDefault="006E3999" w:rsidP="006E3999">
      <w:pPr>
        <w:pStyle w:val="Heading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6E3999">
      <w:pPr>
        <w:pStyle w:val="Heading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614E3D2A" w14:textId="595F1539" w:rsidR="006E3999" w:rsidRDefault="006E3999" w:rsidP="00CB18E6">
      <w:pPr>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00CB18E6" w:rsidRPr="00EA2FBF">
        <w:rPr>
          <w:rFonts w:ascii="GHEA Grapalat" w:hAnsi="GHEA Grapalat" w:cs="Sylfaen"/>
          <w:b/>
          <w:sz w:val="20"/>
          <w:szCs w:val="20"/>
          <w:lang w:val="es-ES"/>
        </w:rPr>
        <w:t>«</w:t>
      </w:r>
      <w:r w:rsidR="00255054">
        <w:rPr>
          <w:rFonts w:ascii="GHEA Grapalat" w:hAnsi="GHEA Grapalat" w:cs="Sylfaen"/>
          <w:b/>
          <w:sz w:val="20"/>
          <w:szCs w:val="20"/>
          <w:lang w:val="es-ES"/>
        </w:rPr>
        <w:t>ՀԱՖՆ-ԲՄԱՇՁԲ-24/94</w:t>
      </w:r>
      <w:r w:rsidR="00CB18E6" w:rsidRPr="00EA2FBF">
        <w:rPr>
          <w:rFonts w:ascii="GHEA Grapalat" w:hAnsi="GHEA Grapalat" w:cs="Sylfaen"/>
          <w:b/>
          <w:sz w:val="20"/>
          <w:szCs w:val="20"/>
          <w:lang w:val="es-ES"/>
        </w:rPr>
        <w:t>»</w:t>
      </w:r>
      <w:r w:rsidRPr="009F5C16">
        <w:rPr>
          <w:rStyle w:val="FootnoteReference"/>
          <w:rFonts w:ascii="GHEA Grapalat" w:hAnsi="GHEA Grapalat" w:cs="Arial"/>
          <w:sz w:val="20"/>
          <w:szCs w:val="20"/>
          <w:lang w:val="es-ES"/>
        </w:rPr>
        <w:t>*</w:t>
      </w:r>
      <w:r w:rsidRPr="009F5C16">
        <w:rPr>
          <w:rFonts w:ascii="GHEA Grapalat" w:hAnsi="GHEA Grapalat" w:cs="Arial"/>
          <w:sz w:val="20"/>
          <w:szCs w:val="20"/>
          <w:lang w:val="es-ES"/>
        </w:rPr>
        <w:t xml:space="preserve"> </w:t>
      </w:r>
    </w:p>
    <w:p w14:paraId="48692FBB" w14:textId="77777777" w:rsidR="00CB18E6" w:rsidRPr="009F5C16" w:rsidRDefault="00CB18E6" w:rsidP="00CB18E6">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784FA057" w14:textId="77777777" w:rsidR="006E3999" w:rsidRPr="00DD1884" w:rsidRDefault="006E3999" w:rsidP="006E3999">
      <w:pPr>
        <w:jc w:val="both"/>
        <w:rPr>
          <w:lang w:val="es-ES"/>
        </w:rPr>
      </w:pPr>
      <w:r w:rsidRPr="009F5C16">
        <w:rPr>
          <w:rFonts w:ascii="GHEA Grapalat" w:hAnsi="GHEA Grapalat" w:cs="Arial"/>
          <w:sz w:val="20"/>
          <w:szCs w:val="20"/>
          <w:lang w:val="es-ES"/>
        </w:rPr>
        <w:t xml:space="preserve">ծածկագրով բաց մրցույթի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Heading3"/>
        <w:spacing w:line="240" w:lineRule="auto"/>
        <w:ind w:firstLine="567"/>
        <w:jc w:val="left"/>
        <w:rPr>
          <w:rFonts w:ascii="GHEA Grapalat" w:hAnsi="GHEA Grapalat"/>
          <w:b/>
          <w:lang w:val="es-ES"/>
        </w:rPr>
      </w:pPr>
    </w:p>
    <w:p w14:paraId="3778A25B" w14:textId="77777777" w:rsidR="000B1088" w:rsidRPr="00CE1C61" w:rsidRDefault="000B1088" w:rsidP="000B1088">
      <w:pPr>
        <w:pStyle w:val="Heading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FootnoteText"/>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BodyTextIndent3"/>
        <w:spacing w:line="240" w:lineRule="auto"/>
        <w:ind w:firstLine="0"/>
        <w:jc w:val="right"/>
        <w:rPr>
          <w:rFonts w:ascii="GHEA Grapalat" w:hAnsi="GHEA Grapalat"/>
          <w:b/>
          <w:lang w:val="hy-AM"/>
        </w:rPr>
      </w:pPr>
    </w:p>
    <w:p w14:paraId="50A0122F" w14:textId="77777777" w:rsidR="00A52F0E" w:rsidRDefault="00A52F0E" w:rsidP="000B1088">
      <w:pPr>
        <w:pStyle w:val="BodyTextIndent3"/>
        <w:spacing w:line="240" w:lineRule="auto"/>
        <w:ind w:firstLine="0"/>
        <w:jc w:val="right"/>
        <w:rPr>
          <w:rFonts w:ascii="GHEA Grapalat" w:hAnsi="GHEA Grapalat"/>
          <w:b/>
          <w:lang w:val="hy-AM"/>
        </w:rPr>
      </w:pPr>
    </w:p>
    <w:p w14:paraId="27E67DC0" w14:textId="77777777" w:rsidR="00A52F0E" w:rsidRDefault="00A52F0E" w:rsidP="000B1088">
      <w:pPr>
        <w:pStyle w:val="BodyTextIndent3"/>
        <w:spacing w:line="240" w:lineRule="auto"/>
        <w:ind w:firstLine="0"/>
        <w:jc w:val="right"/>
        <w:rPr>
          <w:rFonts w:ascii="GHEA Grapalat" w:hAnsi="GHEA Grapalat"/>
          <w:b/>
          <w:lang w:val="hy-AM"/>
        </w:rPr>
      </w:pPr>
    </w:p>
    <w:p w14:paraId="5072FF13" w14:textId="77777777" w:rsidR="00A52F0E" w:rsidRDefault="00A52F0E" w:rsidP="000B1088">
      <w:pPr>
        <w:pStyle w:val="BodyTextIndent3"/>
        <w:spacing w:line="240" w:lineRule="auto"/>
        <w:ind w:firstLine="0"/>
        <w:jc w:val="right"/>
        <w:rPr>
          <w:rFonts w:ascii="GHEA Grapalat" w:hAnsi="GHEA Grapalat"/>
          <w:b/>
          <w:lang w:val="hy-AM"/>
        </w:rPr>
      </w:pPr>
    </w:p>
    <w:p w14:paraId="66B04AF3" w14:textId="77777777" w:rsidR="00A52F0E" w:rsidRDefault="00A52F0E" w:rsidP="000B1088">
      <w:pPr>
        <w:pStyle w:val="BodyTextIndent3"/>
        <w:spacing w:line="240" w:lineRule="auto"/>
        <w:ind w:firstLine="0"/>
        <w:jc w:val="right"/>
        <w:rPr>
          <w:rFonts w:ascii="GHEA Grapalat" w:hAnsi="GHEA Grapalat"/>
          <w:b/>
          <w:lang w:val="hy-AM"/>
        </w:rPr>
      </w:pPr>
    </w:p>
    <w:p w14:paraId="14383E52" w14:textId="77777777" w:rsidR="00A52F0E" w:rsidRDefault="00A52F0E" w:rsidP="000B1088">
      <w:pPr>
        <w:pStyle w:val="BodyTextIndent3"/>
        <w:spacing w:line="240" w:lineRule="auto"/>
        <w:ind w:firstLine="0"/>
        <w:jc w:val="right"/>
        <w:rPr>
          <w:rFonts w:ascii="GHEA Grapalat" w:hAnsi="GHEA Grapalat"/>
          <w:b/>
          <w:lang w:val="hy-AM"/>
        </w:rPr>
      </w:pPr>
    </w:p>
    <w:p w14:paraId="4CBB94CC" w14:textId="77777777" w:rsidR="00A52F0E" w:rsidRDefault="00A52F0E" w:rsidP="000B1088">
      <w:pPr>
        <w:pStyle w:val="BodyTextIndent3"/>
        <w:spacing w:line="240" w:lineRule="auto"/>
        <w:ind w:firstLine="0"/>
        <w:jc w:val="right"/>
        <w:rPr>
          <w:rFonts w:ascii="GHEA Grapalat" w:hAnsi="GHEA Grapalat"/>
          <w:b/>
          <w:lang w:val="hy-AM"/>
        </w:rPr>
      </w:pPr>
    </w:p>
    <w:p w14:paraId="53483B1D" w14:textId="77777777" w:rsidR="00A52F0E" w:rsidRDefault="00A52F0E" w:rsidP="000B1088">
      <w:pPr>
        <w:pStyle w:val="BodyTextIndent3"/>
        <w:spacing w:line="240" w:lineRule="auto"/>
        <w:ind w:firstLine="0"/>
        <w:jc w:val="right"/>
        <w:rPr>
          <w:rFonts w:ascii="GHEA Grapalat" w:hAnsi="GHEA Grapalat"/>
          <w:b/>
          <w:lang w:val="hy-AM"/>
        </w:rPr>
      </w:pPr>
    </w:p>
    <w:p w14:paraId="15109BAF" w14:textId="77777777" w:rsidR="00A52F0E" w:rsidRDefault="00A52F0E" w:rsidP="000B1088">
      <w:pPr>
        <w:pStyle w:val="BodyTextIndent3"/>
        <w:spacing w:line="240" w:lineRule="auto"/>
        <w:ind w:firstLine="0"/>
        <w:jc w:val="right"/>
        <w:rPr>
          <w:rFonts w:ascii="GHEA Grapalat" w:hAnsi="GHEA Grapalat"/>
          <w:b/>
          <w:lang w:val="hy-AM"/>
        </w:rPr>
      </w:pPr>
    </w:p>
    <w:p w14:paraId="39313B60" w14:textId="77777777" w:rsidR="00A52F0E" w:rsidRDefault="00A52F0E" w:rsidP="000B1088">
      <w:pPr>
        <w:pStyle w:val="BodyTextIndent3"/>
        <w:spacing w:line="240" w:lineRule="auto"/>
        <w:ind w:firstLine="0"/>
        <w:jc w:val="right"/>
        <w:rPr>
          <w:rFonts w:ascii="GHEA Grapalat" w:hAnsi="GHEA Grapalat"/>
          <w:b/>
          <w:lang w:val="hy-AM"/>
        </w:rPr>
      </w:pPr>
    </w:p>
    <w:p w14:paraId="30BFB18F" w14:textId="77777777" w:rsidR="00A52F0E" w:rsidRDefault="00A52F0E" w:rsidP="000B1088">
      <w:pPr>
        <w:pStyle w:val="BodyTextIndent3"/>
        <w:spacing w:line="240" w:lineRule="auto"/>
        <w:ind w:firstLine="0"/>
        <w:jc w:val="right"/>
        <w:rPr>
          <w:rFonts w:ascii="GHEA Grapalat" w:hAnsi="GHEA Grapalat"/>
          <w:b/>
          <w:lang w:val="hy-AM"/>
        </w:rPr>
      </w:pPr>
    </w:p>
    <w:p w14:paraId="450B9311" w14:textId="77777777" w:rsidR="00A52F0E" w:rsidRDefault="00A52F0E" w:rsidP="000B1088">
      <w:pPr>
        <w:pStyle w:val="BodyTextIndent3"/>
        <w:spacing w:line="240" w:lineRule="auto"/>
        <w:ind w:firstLine="0"/>
        <w:jc w:val="right"/>
        <w:rPr>
          <w:rFonts w:ascii="GHEA Grapalat" w:hAnsi="GHEA Grapalat"/>
          <w:b/>
          <w:lang w:val="hy-AM"/>
        </w:rPr>
      </w:pPr>
    </w:p>
    <w:p w14:paraId="6815BE07" w14:textId="77777777" w:rsidR="00A52F0E" w:rsidRDefault="00A52F0E" w:rsidP="000B1088">
      <w:pPr>
        <w:pStyle w:val="BodyTextIndent3"/>
        <w:spacing w:line="240" w:lineRule="auto"/>
        <w:ind w:firstLine="0"/>
        <w:jc w:val="right"/>
        <w:rPr>
          <w:rFonts w:ascii="GHEA Grapalat" w:hAnsi="GHEA Grapalat"/>
          <w:b/>
          <w:lang w:val="hy-AM"/>
        </w:rPr>
      </w:pPr>
    </w:p>
    <w:p w14:paraId="2527FDFE" w14:textId="77777777" w:rsidR="00A52F0E" w:rsidRDefault="00A52F0E" w:rsidP="000B1088">
      <w:pPr>
        <w:pStyle w:val="BodyTextIndent3"/>
        <w:spacing w:line="240" w:lineRule="auto"/>
        <w:ind w:firstLine="0"/>
        <w:jc w:val="right"/>
        <w:rPr>
          <w:rFonts w:ascii="GHEA Grapalat" w:hAnsi="GHEA Grapalat"/>
          <w:b/>
          <w:lang w:val="hy-AM"/>
        </w:rPr>
      </w:pPr>
    </w:p>
    <w:p w14:paraId="0A47BEE3" w14:textId="77777777" w:rsidR="00A52F0E" w:rsidRDefault="00A52F0E" w:rsidP="000B1088">
      <w:pPr>
        <w:pStyle w:val="BodyTextIndent3"/>
        <w:spacing w:line="240" w:lineRule="auto"/>
        <w:ind w:firstLine="0"/>
        <w:jc w:val="right"/>
        <w:rPr>
          <w:rFonts w:ascii="GHEA Grapalat" w:hAnsi="GHEA Grapalat"/>
          <w:b/>
          <w:lang w:val="hy-AM"/>
        </w:rPr>
      </w:pPr>
    </w:p>
    <w:p w14:paraId="7D72B41F" w14:textId="77777777" w:rsidR="00A52F0E" w:rsidRDefault="00A52F0E" w:rsidP="000B1088">
      <w:pPr>
        <w:pStyle w:val="BodyTextIndent3"/>
        <w:spacing w:line="240" w:lineRule="auto"/>
        <w:ind w:firstLine="0"/>
        <w:jc w:val="right"/>
        <w:rPr>
          <w:rFonts w:ascii="GHEA Grapalat" w:hAnsi="GHEA Grapalat"/>
          <w:b/>
          <w:lang w:val="hy-AM"/>
        </w:rPr>
      </w:pPr>
    </w:p>
    <w:p w14:paraId="3475092A" w14:textId="77777777" w:rsidR="00A52F0E" w:rsidRDefault="00A52F0E" w:rsidP="000B1088">
      <w:pPr>
        <w:pStyle w:val="BodyTextIndent3"/>
        <w:spacing w:line="240" w:lineRule="auto"/>
        <w:ind w:firstLine="0"/>
        <w:jc w:val="right"/>
        <w:rPr>
          <w:rFonts w:ascii="GHEA Grapalat" w:hAnsi="GHEA Grapalat"/>
          <w:b/>
          <w:lang w:val="hy-AM"/>
        </w:rPr>
      </w:pPr>
    </w:p>
    <w:p w14:paraId="08ED6C80" w14:textId="77777777" w:rsidR="00A52F0E" w:rsidRDefault="00A52F0E" w:rsidP="000B1088">
      <w:pPr>
        <w:pStyle w:val="BodyTextIndent3"/>
        <w:spacing w:line="240" w:lineRule="auto"/>
        <w:ind w:firstLine="0"/>
        <w:jc w:val="right"/>
        <w:rPr>
          <w:rFonts w:ascii="GHEA Grapalat" w:hAnsi="GHEA Grapalat"/>
          <w:b/>
          <w:lang w:val="hy-AM"/>
        </w:rPr>
      </w:pPr>
    </w:p>
    <w:p w14:paraId="17680E9E" w14:textId="77777777" w:rsidR="00A52F0E" w:rsidRDefault="00A52F0E" w:rsidP="000B1088">
      <w:pPr>
        <w:pStyle w:val="BodyTextIndent3"/>
        <w:spacing w:line="240" w:lineRule="auto"/>
        <w:ind w:firstLine="0"/>
        <w:jc w:val="right"/>
        <w:rPr>
          <w:rFonts w:ascii="GHEA Grapalat" w:hAnsi="GHEA Grapalat"/>
          <w:b/>
          <w:lang w:val="hy-AM"/>
        </w:rPr>
      </w:pPr>
    </w:p>
    <w:p w14:paraId="0E058C02" w14:textId="77777777" w:rsidR="00A52F0E" w:rsidRDefault="00A52F0E" w:rsidP="000B1088">
      <w:pPr>
        <w:pStyle w:val="BodyTextIndent3"/>
        <w:spacing w:line="240" w:lineRule="auto"/>
        <w:ind w:firstLine="0"/>
        <w:jc w:val="right"/>
        <w:rPr>
          <w:rFonts w:ascii="GHEA Grapalat" w:hAnsi="GHEA Grapalat"/>
          <w:b/>
          <w:lang w:val="hy-AM"/>
        </w:rPr>
      </w:pPr>
    </w:p>
    <w:p w14:paraId="05D8DC95" w14:textId="77777777" w:rsidR="00A52F0E" w:rsidRDefault="00A52F0E" w:rsidP="000B1088">
      <w:pPr>
        <w:pStyle w:val="BodyTextIndent3"/>
        <w:spacing w:line="240" w:lineRule="auto"/>
        <w:ind w:firstLine="0"/>
        <w:jc w:val="right"/>
        <w:rPr>
          <w:rFonts w:ascii="GHEA Grapalat" w:hAnsi="GHEA Grapalat"/>
          <w:b/>
          <w:lang w:val="hy-AM"/>
        </w:rPr>
      </w:pPr>
    </w:p>
    <w:p w14:paraId="6B92E7EA" w14:textId="77777777" w:rsidR="00A52F0E" w:rsidRDefault="00A52F0E" w:rsidP="000B1088">
      <w:pPr>
        <w:pStyle w:val="BodyTextIndent3"/>
        <w:spacing w:line="240" w:lineRule="auto"/>
        <w:ind w:firstLine="0"/>
        <w:jc w:val="right"/>
        <w:rPr>
          <w:rFonts w:ascii="GHEA Grapalat" w:hAnsi="GHEA Grapalat"/>
          <w:b/>
          <w:lang w:val="hy-AM"/>
        </w:rPr>
      </w:pPr>
    </w:p>
    <w:p w14:paraId="7DD7E727" w14:textId="77777777" w:rsidR="00A52F0E" w:rsidRDefault="00A52F0E" w:rsidP="000B1088">
      <w:pPr>
        <w:pStyle w:val="BodyTextIndent3"/>
        <w:spacing w:line="240" w:lineRule="auto"/>
        <w:ind w:firstLine="0"/>
        <w:jc w:val="right"/>
        <w:rPr>
          <w:rFonts w:ascii="GHEA Grapalat" w:hAnsi="GHEA Grapalat"/>
          <w:b/>
          <w:lang w:val="hy-AM"/>
        </w:rPr>
      </w:pPr>
    </w:p>
    <w:p w14:paraId="5ECBB9C7" w14:textId="77777777" w:rsidR="00A52F0E" w:rsidRDefault="00A52F0E" w:rsidP="000B1088">
      <w:pPr>
        <w:pStyle w:val="BodyTextIndent3"/>
        <w:spacing w:line="240" w:lineRule="auto"/>
        <w:ind w:firstLine="0"/>
        <w:jc w:val="right"/>
        <w:rPr>
          <w:rFonts w:ascii="GHEA Grapalat" w:hAnsi="GHEA Grapalat"/>
          <w:b/>
          <w:lang w:val="hy-AM"/>
        </w:rPr>
      </w:pPr>
    </w:p>
    <w:p w14:paraId="48A2F5D0" w14:textId="77777777" w:rsidR="00A52F0E" w:rsidRDefault="00A52F0E" w:rsidP="000B1088">
      <w:pPr>
        <w:pStyle w:val="BodyTextIndent3"/>
        <w:spacing w:line="240" w:lineRule="auto"/>
        <w:ind w:firstLine="0"/>
        <w:jc w:val="right"/>
        <w:rPr>
          <w:rFonts w:ascii="GHEA Grapalat" w:hAnsi="GHEA Grapalat"/>
          <w:b/>
          <w:lang w:val="hy-AM"/>
        </w:rPr>
      </w:pPr>
    </w:p>
    <w:p w14:paraId="2EBD0355" w14:textId="77777777" w:rsidR="00A52F0E" w:rsidRDefault="00A52F0E" w:rsidP="000B1088">
      <w:pPr>
        <w:pStyle w:val="BodyTextIndent3"/>
        <w:spacing w:line="240" w:lineRule="auto"/>
        <w:ind w:firstLine="0"/>
        <w:jc w:val="right"/>
        <w:rPr>
          <w:rFonts w:ascii="GHEA Grapalat" w:hAnsi="GHEA Grapalat"/>
          <w:b/>
          <w:lang w:val="hy-AM"/>
        </w:rPr>
      </w:pPr>
    </w:p>
    <w:p w14:paraId="24359465" w14:textId="77777777" w:rsidR="00A52F0E" w:rsidRDefault="00A52F0E" w:rsidP="000B1088">
      <w:pPr>
        <w:pStyle w:val="BodyTextIndent3"/>
        <w:spacing w:line="240" w:lineRule="auto"/>
        <w:ind w:firstLine="0"/>
        <w:jc w:val="right"/>
        <w:rPr>
          <w:rFonts w:ascii="GHEA Grapalat" w:hAnsi="GHEA Grapalat"/>
          <w:b/>
          <w:lang w:val="hy-AM"/>
        </w:rPr>
      </w:pPr>
    </w:p>
    <w:p w14:paraId="5BAFCF32" w14:textId="77777777" w:rsidR="00A52F0E" w:rsidRPr="004605D7" w:rsidRDefault="00A52F0E" w:rsidP="00A52F0E">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02AC9D97" w14:textId="2A548199" w:rsidR="00A52F0E" w:rsidRPr="007B5542" w:rsidRDefault="00CB18E6" w:rsidP="00A52F0E">
      <w:pPr>
        <w:pStyle w:val="BodyTextIndent3"/>
        <w:spacing w:line="240" w:lineRule="auto"/>
        <w:jc w:val="right"/>
        <w:rPr>
          <w:rFonts w:ascii="GHEA Grapalat" w:hAnsi="GHEA Grapalat" w:cs="Arial"/>
          <w:b/>
          <w:lang w:val="hy-AM"/>
        </w:rPr>
      </w:pPr>
      <w:r w:rsidRPr="00EA2FBF">
        <w:rPr>
          <w:rFonts w:ascii="GHEA Grapalat" w:hAnsi="GHEA Grapalat" w:cs="Sylfaen"/>
          <w:b/>
          <w:lang w:val="es-ES"/>
        </w:rPr>
        <w:t>«</w:t>
      </w:r>
      <w:r w:rsidR="00255054">
        <w:rPr>
          <w:rFonts w:ascii="GHEA Grapalat" w:hAnsi="GHEA Grapalat" w:cs="Sylfaen"/>
          <w:b/>
          <w:lang w:val="es-ES"/>
        </w:rPr>
        <w:t>ՀԱՖՆ-ԲՄԱՇՁԲ-24/94</w:t>
      </w:r>
      <w:r w:rsidRPr="00EA2FBF">
        <w:rPr>
          <w:rFonts w:ascii="GHEA Grapalat" w:hAnsi="GHEA Grapalat" w:cs="Sylfaen"/>
          <w:b/>
          <w:lang w:val="es-ES"/>
        </w:rPr>
        <w:t>»</w:t>
      </w:r>
      <w:r w:rsidR="00A52F0E" w:rsidRPr="007B5542">
        <w:rPr>
          <w:rFonts w:ascii="GHEA Grapalat" w:hAnsi="GHEA Grapalat" w:cs="Sylfaen"/>
          <w:b/>
          <w:lang w:val="hy-AM"/>
        </w:rPr>
        <w:t>*</w:t>
      </w:r>
      <w:r w:rsidR="00A52F0E" w:rsidRPr="007B5542">
        <w:rPr>
          <w:rFonts w:ascii="GHEA Grapalat" w:hAnsi="GHEA Grapalat"/>
          <w:b/>
          <w:lang w:val="hy-AM"/>
        </w:rPr>
        <w:t xml:space="preserve">  </w:t>
      </w:r>
      <w:r w:rsidR="00A52F0E" w:rsidRPr="007B5542">
        <w:rPr>
          <w:rFonts w:ascii="GHEA Grapalat" w:hAnsi="GHEA Grapalat" w:cs="Sylfaen"/>
          <w:b/>
          <w:lang w:val="hy-AM"/>
        </w:rPr>
        <w:t>ծածկագրով</w:t>
      </w:r>
    </w:p>
    <w:p w14:paraId="332656F7" w14:textId="77777777" w:rsidR="00A52F0E" w:rsidRPr="007B5542" w:rsidRDefault="00A52F0E" w:rsidP="00A52F0E">
      <w:pPr>
        <w:pStyle w:val="BodyTextIndent3"/>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60E3028B" w14:textId="77777777" w:rsidR="00A52F0E" w:rsidRDefault="00A52F0E" w:rsidP="000B1088">
      <w:pPr>
        <w:pStyle w:val="BodyTextIndent3"/>
        <w:spacing w:line="240" w:lineRule="auto"/>
        <w:ind w:firstLine="0"/>
        <w:jc w:val="right"/>
        <w:rPr>
          <w:rFonts w:ascii="GHEA Grapalat" w:hAnsi="GHEA Grapalat"/>
          <w:b/>
          <w:lang w:val="hy-AM"/>
        </w:rPr>
      </w:pPr>
    </w:p>
    <w:p w14:paraId="7FE583E8" w14:textId="77777777" w:rsidR="0091590A" w:rsidRDefault="0091590A" w:rsidP="0091590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0231AB2D" w14:textId="3A38EF2F" w:rsidR="00A52F0E" w:rsidRPr="00FD1EE4" w:rsidRDefault="00A52F0E" w:rsidP="00A52F0E">
      <w:pPr>
        <w:rPr>
          <w:rFonts w:ascii="GHEA Grapalat" w:eastAsia="GHEA Grapalat" w:hAnsi="GHEA Grapalat" w:cs="GHEA Grapalat"/>
        </w:rPr>
      </w:pP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5448463" w14:textId="353CA6FB"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1632F12" w14:textId="72DEBAE8" w:rsidR="00A52F0E" w:rsidRPr="00FD1EE4" w:rsidRDefault="00A52F0E" w:rsidP="00A52F0E">
      <w:pPr>
        <w:rPr>
          <w:rFonts w:ascii="GHEA Grapalat" w:eastAsia="GHEA Grapalat" w:hAnsi="GHEA Grapalat" w:cs="GHEA Grapalat"/>
          <w:b/>
        </w:rPr>
      </w:pP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Քաղաքացիությունը</w:t>
            </w:r>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65B53A4F"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Անվանումը</w:t>
            </w:r>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 xml:space="preserve">Լրացուցիչ տեղեկություններ կամ հավելյալ պարզաբանումներ, որոնք առնչվում </w:t>
            </w:r>
            <w:r w:rsidRPr="00B1747C">
              <w:rPr>
                <w:rFonts w:ascii="GHEA Grapalat" w:eastAsia="GHEA Grapalat" w:hAnsi="GHEA Grapalat" w:cs="GHEA Grapalat"/>
                <w:i/>
                <w:color w:val="000000"/>
              </w:rPr>
              <w:lastRenderedPageBreak/>
              <w:t>են հայտարարագրում լրացված կամ լրացման ենթակա տվյալներին</w:t>
            </w:r>
          </w:p>
        </w:tc>
      </w:tr>
      <w:tr w:rsidR="00B1747C" w:rsidRPr="00FD1EE4" w14:paraId="16CD5A5E" w14:textId="77777777" w:rsidTr="00CB18E6">
        <w:trPr>
          <w:trHeight w:val="225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w:t>
      </w:r>
      <w:r>
        <w:rPr>
          <w:rFonts w:ascii="GHEA Grapalat" w:eastAsia="GHEA Grapalat" w:hAnsi="GHEA Grapalat" w:cs="GHEA Grapalat"/>
        </w:rPr>
        <w:lastRenderedPageBreak/>
        <w:t>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w:t>
      </w:r>
      <w:r>
        <w:rPr>
          <w:rFonts w:ascii="GHEA Grapalat" w:eastAsia="GHEA Grapalat" w:hAnsi="GHEA Grapalat" w:cs="GHEA Grapalat"/>
        </w:rPr>
        <w:lastRenderedPageBreak/>
        <w:t>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BodyTextIndent3"/>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BodyTextIndent3"/>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24006322" w:rsidR="00B2572B" w:rsidRPr="00E6597C" w:rsidRDefault="00CB18E6" w:rsidP="00EF3662">
      <w:pPr>
        <w:pStyle w:val="BodyTextIndent3"/>
        <w:spacing w:line="240" w:lineRule="auto"/>
        <w:jc w:val="right"/>
        <w:rPr>
          <w:rFonts w:ascii="GHEA Grapalat" w:hAnsi="GHEA Grapalat" w:cs="Arial"/>
          <w:b/>
          <w:lang w:val="hy-AM"/>
        </w:rPr>
      </w:pPr>
      <w:r w:rsidRPr="00EA2FBF">
        <w:rPr>
          <w:rFonts w:ascii="GHEA Grapalat" w:hAnsi="GHEA Grapalat" w:cs="Sylfaen"/>
          <w:b/>
          <w:lang w:val="es-ES"/>
        </w:rPr>
        <w:t>«</w:t>
      </w:r>
      <w:r w:rsidR="00255054">
        <w:rPr>
          <w:rFonts w:ascii="GHEA Grapalat" w:hAnsi="GHEA Grapalat" w:cs="Sylfaen"/>
          <w:b/>
          <w:lang w:val="es-ES"/>
        </w:rPr>
        <w:t>ՀԱՖՆ-ԲՄԱՇՁԲ-24/94</w:t>
      </w:r>
      <w:r w:rsidRPr="00EA2FBF">
        <w:rPr>
          <w:rFonts w:ascii="GHEA Grapalat" w:hAnsi="GHEA Grapalat" w:cs="Sylfaen"/>
          <w:b/>
          <w:lang w:val="es-ES"/>
        </w:rPr>
        <w:t>»</w:t>
      </w:r>
      <w:r w:rsidR="00B2572B" w:rsidRPr="00E6597C">
        <w:rPr>
          <w:rFonts w:ascii="GHEA Grapalat" w:hAnsi="GHEA Grapalat" w:cs="Sylfaen"/>
          <w:b/>
          <w:lang w:val="hy-AM"/>
        </w:rPr>
        <w:t>*</w:t>
      </w:r>
      <w:r w:rsidR="00B2572B" w:rsidRPr="00E6597C">
        <w:rPr>
          <w:rFonts w:ascii="GHEA Grapalat" w:hAnsi="GHEA Grapalat"/>
          <w:b/>
          <w:lang w:val="hy-AM"/>
        </w:rPr>
        <w:t xml:space="preserve">  </w:t>
      </w:r>
      <w:r w:rsidR="00B2572B" w:rsidRPr="00E6597C">
        <w:rPr>
          <w:rFonts w:ascii="GHEA Grapalat" w:hAnsi="GHEA Grapalat" w:cs="Sylfaen"/>
          <w:b/>
          <w:lang w:val="hy-AM"/>
        </w:rPr>
        <w:t>ծածկագրով</w:t>
      </w:r>
    </w:p>
    <w:p w14:paraId="34628EDC" w14:textId="77777777" w:rsidR="00B2572B" w:rsidRPr="00E6597C" w:rsidRDefault="00B2572B" w:rsidP="00EF3662">
      <w:pPr>
        <w:pStyle w:val="BodyTextIndent3"/>
        <w:spacing w:line="240" w:lineRule="auto"/>
        <w:jc w:val="right"/>
        <w:rPr>
          <w:rFonts w:ascii="GHEA Grapalat" w:hAnsi="GHEA Grapalat" w:cs="Arial"/>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03CA5B69"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CB18E6" w:rsidRPr="00EA2FBF">
        <w:rPr>
          <w:rFonts w:ascii="GHEA Grapalat" w:hAnsi="GHEA Grapalat" w:cs="Sylfaen"/>
          <w:b/>
          <w:sz w:val="20"/>
          <w:szCs w:val="20"/>
          <w:lang w:val="es-ES"/>
        </w:rPr>
        <w:t>«</w:t>
      </w:r>
      <w:r w:rsidR="00255054">
        <w:rPr>
          <w:rFonts w:ascii="GHEA Grapalat" w:hAnsi="GHEA Grapalat" w:cs="Sylfaen"/>
          <w:b/>
          <w:sz w:val="20"/>
          <w:szCs w:val="20"/>
          <w:lang w:val="es-ES"/>
        </w:rPr>
        <w:t>ՀԱՖՆ-ԲՄԱՇՁԲ-24/94</w:t>
      </w:r>
      <w:r w:rsidR="00CB18E6" w:rsidRPr="00EA2FBF">
        <w:rPr>
          <w:rFonts w:ascii="GHEA Grapalat" w:hAnsi="GHEA Grapalat" w:cs="Sylfaen"/>
          <w:b/>
          <w:sz w:val="20"/>
          <w:szCs w:val="20"/>
          <w:lang w:val="es-ES"/>
        </w:rPr>
        <w:t>»</w:t>
      </w:r>
      <w:r w:rsidRPr="00E6597C">
        <w:rPr>
          <w:rFonts w:ascii="GHEA Grapalat" w:hAnsi="GHEA Grapalat" w:cs="Arial"/>
          <w:sz w:val="20"/>
          <w:szCs w:val="20"/>
          <w:lang w:val="es-ES"/>
        </w:rPr>
        <w:t>* ծածկագրով բաց մրցույթի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9" w:name="_Hlk23147299"/>
      <w:r w:rsidRPr="00E6597C">
        <w:rPr>
          <w:rFonts w:ascii="GHEA Grapalat" w:hAnsi="GHEA Grapalat" w:cs="Sylfaen"/>
          <w:vertAlign w:val="superscript"/>
          <w:lang w:val="hy-AM"/>
        </w:rPr>
        <w:t xml:space="preserve">                                                                                     մասնակցի անվանումը</w:t>
      </w:r>
    </w:p>
    <w:bookmarkEnd w:id="9"/>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057259"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057259"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r w:rsidR="0053699F" w:rsidRPr="00057259"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6597C" w:rsidRDefault="0053699F" w:rsidP="00EF3662">
            <w:pPr>
              <w:rPr>
                <w:rFonts w:ascii="GHEA Grapalat" w:hAnsi="GHEA Grapalat"/>
                <w:lang w:val="es-ES"/>
              </w:rPr>
            </w:pPr>
          </w:p>
        </w:tc>
      </w:tr>
      <w:tr w:rsidR="0053699F" w:rsidRPr="00057259"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BodyTextIndent3"/>
        <w:spacing w:line="240" w:lineRule="auto"/>
        <w:jc w:val="right"/>
        <w:rPr>
          <w:rFonts w:ascii="GHEA Grapalat" w:hAnsi="GHEA Grapalat"/>
          <w:i/>
          <w:lang w:val="hy-AM"/>
        </w:rPr>
      </w:pPr>
    </w:p>
    <w:p w14:paraId="2873EAF0" w14:textId="77777777" w:rsidR="00B2572B" w:rsidRPr="00E6597C" w:rsidRDefault="00B2572B" w:rsidP="00EF3662">
      <w:pPr>
        <w:pStyle w:val="BodyTextIndent3"/>
        <w:spacing w:line="240" w:lineRule="auto"/>
        <w:jc w:val="right"/>
        <w:rPr>
          <w:rFonts w:ascii="GHEA Grapalat" w:hAnsi="GHEA Grapalat"/>
          <w:i/>
          <w:lang w:val="hy-AM"/>
        </w:rPr>
      </w:pPr>
    </w:p>
    <w:p w14:paraId="0208D2E1" w14:textId="77777777" w:rsidR="00B2572B" w:rsidRPr="00E6597C" w:rsidRDefault="00B2572B" w:rsidP="00EF3662">
      <w:pPr>
        <w:pStyle w:val="BodyTextIndent3"/>
        <w:spacing w:line="240" w:lineRule="auto"/>
        <w:jc w:val="right"/>
        <w:rPr>
          <w:rFonts w:ascii="GHEA Grapalat" w:hAnsi="GHEA Grapalat"/>
          <w:i/>
          <w:lang w:val="hy-AM"/>
        </w:rPr>
      </w:pPr>
    </w:p>
    <w:p w14:paraId="278EC57A" w14:textId="77777777" w:rsidR="00B2572B" w:rsidRPr="00E6597C" w:rsidRDefault="00B2572B" w:rsidP="00EF3662">
      <w:pPr>
        <w:pStyle w:val="BodyTextIndent3"/>
        <w:spacing w:line="240" w:lineRule="auto"/>
        <w:jc w:val="right"/>
        <w:rPr>
          <w:rFonts w:ascii="GHEA Grapalat" w:hAnsi="GHEA Grapalat"/>
          <w:i/>
          <w:lang w:val="es-ES" w:eastAsia="ru-RU"/>
        </w:rPr>
      </w:pPr>
    </w:p>
    <w:p w14:paraId="324C1949" w14:textId="77777777" w:rsidR="005C2A18" w:rsidRPr="005D7B02" w:rsidRDefault="005C2A18" w:rsidP="005C2A18">
      <w:pPr>
        <w:pStyle w:val="BodyTextIndent3"/>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2B3A9498" w14:textId="77777777" w:rsidR="000B1088" w:rsidRPr="00E6597C" w:rsidDel="000B1088" w:rsidRDefault="00B2572B" w:rsidP="000B1088">
      <w:pPr>
        <w:pStyle w:val="BodyTextIndent3"/>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01634957" w14:textId="77777777" w:rsidR="00B2572B" w:rsidRPr="00E6597C" w:rsidRDefault="00B2572B" w:rsidP="001557AE">
      <w:pPr>
        <w:pStyle w:val="BodyTextIndent3"/>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7942E8" w:rsidRPr="00E6597C">
        <w:rPr>
          <w:rFonts w:ascii="GHEA Grapalat" w:hAnsi="GHEA Grapalat" w:cs="Arial"/>
          <w:b/>
          <w:lang w:val="hy-AM"/>
        </w:rPr>
        <w:t>3</w:t>
      </w:r>
    </w:p>
    <w:p w14:paraId="590131F8" w14:textId="6F76BD47" w:rsidR="00B2572B" w:rsidRPr="00E6597C" w:rsidRDefault="00CB18E6" w:rsidP="000B1088">
      <w:pPr>
        <w:pStyle w:val="BodyTextIndent3"/>
        <w:spacing w:line="240" w:lineRule="auto"/>
        <w:jc w:val="right"/>
        <w:rPr>
          <w:rFonts w:ascii="GHEA Grapalat" w:hAnsi="GHEA Grapalat" w:cs="Arial"/>
          <w:b/>
          <w:lang w:val="hy-AM"/>
        </w:rPr>
      </w:pPr>
      <w:r w:rsidRPr="00EA2FBF">
        <w:rPr>
          <w:rFonts w:ascii="GHEA Grapalat" w:hAnsi="GHEA Grapalat" w:cs="Sylfaen"/>
          <w:b/>
          <w:lang w:val="es-ES"/>
        </w:rPr>
        <w:t>«</w:t>
      </w:r>
      <w:r w:rsidR="00255054">
        <w:rPr>
          <w:rFonts w:ascii="GHEA Grapalat" w:hAnsi="GHEA Grapalat" w:cs="Sylfaen"/>
          <w:b/>
          <w:lang w:val="es-ES"/>
        </w:rPr>
        <w:t>ՀԱՖՆ-ԲՄԱՇՁԲ-24/94</w:t>
      </w:r>
      <w:r w:rsidRPr="00EA2FBF">
        <w:rPr>
          <w:rFonts w:ascii="GHEA Grapalat" w:hAnsi="GHEA Grapalat" w:cs="Sylfaen"/>
          <w:b/>
          <w:lang w:val="es-ES"/>
        </w:rPr>
        <w:t>»</w:t>
      </w:r>
      <w:r w:rsidR="00B2572B" w:rsidRPr="00E6597C">
        <w:rPr>
          <w:rFonts w:ascii="GHEA Grapalat" w:hAnsi="GHEA Grapalat" w:cs="Sylfaen"/>
          <w:b/>
          <w:lang w:val="es-ES"/>
        </w:rPr>
        <w:t>*</w:t>
      </w:r>
      <w:r w:rsidR="00B2572B" w:rsidRPr="00E6597C">
        <w:rPr>
          <w:rFonts w:ascii="GHEA Grapalat" w:hAnsi="GHEA Grapalat"/>
          <w:b/>
          <w:lang w:val="hy-AM"/>
        </w:rPr>
        <w:t xml:space="preserve">  </w:t>
      </w:r>
      <w:r w:rsidR="00B2572B" w:rsidRPr="00E6597C">
        <w:rPr>
          <w:rFonts w:ascii="GHEA Grapalat" w:hAnsi="GHEA Grapalat" w:cs="Sylfaen"/>
          <w:b/>
          <w:lang w:val="hy-AM"/>
        </w:rPr>
        <w:t>ծածկագրով</w:t>
      </w:r>
    </w:p>
    <w:p w14:paraId="1DE6ED1C" w14:textId="77777777" w:rsidR="00B2572B" w:rsidRPr="00E6597C" w:rsidRDefault="00B2572B" w:rsidP="000B1088">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3F230D55" w14:textId="77777777" w:rsidR="001557AE" w:rsidRPr="00E6597C" w:rsidRDefault="001557AE" w:rsidP="000B1088">
      <w:pPr>
        <w:pStyle w:val="BodyTextIndent3"/>
        <w:spacing w:line="240" w:lineRule="auto"/>
        <w:jc w:val="right"/>
        <w:rPr>
          <w:rFonts w:ascii="GHEA Grapalat" w:hAnsi="GHEA Grapalat" w:cs="Sylfaen"/>
          <w:b/>
          <w:lang w:val="hy-AM"/>
        </w:rPr>
      </w:pPr>
    </w:p>
    <w:p w14:paraId="3EC35EA1" w14:textId="77777777" w:rsidR="001557AE" w:rsidRPr="004605D7"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ԵՐԱՇԽԻՔ N __________</w:t>
      </w:r>
    </w:p>
    <w:p w14:paraId="68121DC7" w14:textId="77777777" w:rsidR="007154FC" w:rsidRPr="004605D7" w:rsidRDefault="007154FC" w:rsidP="007154FC">
      <w:pPr>
        <w:pStyle w:val="NormalWeb"/>
        <w:shd w:val="clear" w:color="auto" w:fill="FFFFFF"/>
        <w:spacing w:before="0" w:beforeAutospacing="0" w:after="0" w:afterAutospacing="0"/>
        <w:ind w:firstLine="375"/>
        <w:rPr>
          <w:rStyle w:val="Strong"/>
          <w:lang w:val="hy-AM"/>
        </w:rPr>
      </w:pPr>
    </w:p>
    <w:p w14:paraId="1A0D4C96" w14:textId="77777777" w:rsidR="007154FC" w:rsidRPr="004605D7"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ab/>
        <w:t xml:space="preserve">1.Սույն երաշխիքը (այսուհետ՝ երաշխիք) հանդիսանում է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0B3FE28C" w14:textId="77777777" w:rsidR="007154FC" w:rsidRPr="004605D7" w:rsidRDefault="007154FC" w:rsidP="007154FC">
      <w:pPr>
        <w:pStyle w:val="NormalWeb"/>
        <w:shd w:val="clear" w:color="auto" w:fill="FFFFFF"/>
        <w:spacing w:before="0" w:beforeAutospacing="0" w:after="0" w:afterAutospacing="0"/>
        <w:ind w:left="5664" w:firstLine="708"/>
        <w:rPr>
          <w:rStyle w:val="Strong"/>
          <w:lang w:val="hy-AM"/>
        </w:rPr>
      </w:pPr>
      <w:r w:rsidRPr="004605D7">
        <w:rPr>
          <w:rFonts w:ascii="GHEA Grapalat" w:hAnsi="GHEA Grapalat" w:cs="Sylfaen"/>
          <w:vertAlign w:val="superscript"/>
          <w:lang w:val="hy-AM"/>
        </w:rPr>
        <w:t xml:space="preserve">          </w:t>
      </w:r>
      <w:r w:rsidR="009E1525" w:rsidRPr="004605D7">
        <w:rPr>
          <w:rFonts w:ascii="GHEA Grapalat" w:hAnsi="GHEA Grapalat" w:cs="Sylfaen"/>
          <w:vertAlign w:val="superscript"/>
          <w:lang w:val="hy-AM"/>
        </w:rPr>
        <w:t>պատվիրատուի անվանումը</w:t>
      </w:r>
    </w:p>
    <w:p w14:paraId="2CE2D659" w14:textId="77777777" w:rsidR="009E1525" w:rsidRPr="00E6597C"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4605D7">
        <w:rPr>
          <w:rStyle w:val="Strong"/>
          <w:rFonts w:ascii="GHEA Grapalat" w:hAnsi="GHEA Grapalat"/>
          <w:b w:val="0"/>
          <w:bCs w:val="0"/>
          <w:sz w:val="20"/>
          <w:szCs w:val="20"/>
          <w:lang w:val="hy-AM"/>
        </w:rPr>
        <w:t xml:space="preserve">(այսուհետ՝ </w:t>
      </w:r>
      <w:r w:rsidR="009E1525" w:rsidRPr="004605D7">
        <w:rPr>
          <w:rStyle w:val="Strong"/>
          <w:rFonts w:ascii="GHEA Grapalat" w:hAnsi="GHEA Grapalat"/>
          <w:b w:val="0"/>
          <w:bCs w:val="0"/>
          <w:sz w:val="20"/>
          <w:szCs w:val="20"/>
          <w:lang w:val="hy-AM"/>
        </w:rPr>
        <w:t>բենեֆիցիար</w:t>
      </w:r>
      <w:r w:rsidRPr="004605D7">
        <w:rPr>
          <w:rStyle w:val="Strong"/>
          <w:rFonts w:ascii="GHEA Grapalat" w:hAnsi="GHEA Grapalat"/>
          <w:b w:val="0"/>
          <w:bCs w:val="0"/>
          <w:sz w:val="20"/>
          <w:szCs w:val="20"/>
          <w:lang w:val="hy-AM"/>
        </w:rPr>
        <w:t xml:space="preserve">) </w:t>
      </w:r>
      <w:r w:rsidR="009E1525" w:rsidRPr="004605D7">
        <w:rPr>
          <w:rStyle w:val="Strong"/>
          <w:rFonts w:ascii="GHEA Grapalat" w:hAnsi="GHEA Grapalat"/>
          <w:b w:val="0"/>
          <w:bCs w:val="0"/>
          <w:sz w:val="20"/>
          <w:szCs w:val="20"/>
          <w:lang w:val="hy-AM"/>
        </w:rPr>
        <w:t xml:space="preserve">կողմից </w:t>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lang w:val="hy-AM"/>
        </w:rPr>
        <w:t xml:space="preserve"> ծածկագրով կազմակերպված</w:t>
      </w:r>
      <w:r w:rsidR="009E1525" w:rsidRPr="004605D7">
        <w:rPr>
          <w:rFonts w:cs="Sylfaen"/>
          <w:vertAlign w:val="superscript"/>
          <w:lang w:val="hy-AM"/>
        </w:rPr>
        <w:t xml:space="preserve">                       </w:t>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E6597C">
        <w:rPr>
          <w:rFonts w:ascii="GHEA Grapalat" w:hAnsi="GHEA Grapalat" w:cs="Sylfaen"/>
          <w:vertAlign w:val="superscript"/>
          <w:lang w:val="hy-AM"/>
        </w:rPr>
        <w:t xml:space="preserve">ընթացակարգի ծածկագիրը </w:t>
      </w:r>
    </w:p>
    <w:p w14:paraId="1545E4BC" w14:textId="5776EA26" w:rsidR="006A0F27" w:rsidRPr="004605D7"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գնման </w:t>
      </w:r>
      <w:r w:rsidR="009E1525" w:rsidRPr="004605D7">
        <w:rPr>
          <w:rStyle w:val="Strong"/>
          <w:rFonts w:ascii="GHEA Grapalat" w:hAnsi="GHEA Grapalat"/>
          <w:b w:val="0"/>
          <w:bCs w:val="0"/>
          <w:sz w:val="20"/>
          <w:szCs w:val="20"/>
          <w:lang w:val="hy-AM"/>
        </w:rPr>
        <w:t xml:space="preserve">ընթացակարգին </w:t>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lang w:val="hy-AM"/>
        </w:rPr>
        <w:t>(այսուհետ՝ պրի</w:t>
      </w:r>
      <w:r w:rsidR="0034164E">
        <w:rPr>
          <w:rStyle w:val="Strong"/>
          <w:rFonts w:ascii="GHEA Grapalat" w:hAnsi="GHEA Grapalat"/>
          <w:b w:val="0"/>
          <w:bCs w:val="0"/>
          <w:sz w:val="20"/>
          <w:szCs w:val="20"/>
          <w:lang w:val="hy-AM"/>
        </w:rPr>
        <w:t>ն</w:t>
      </w:r>
      <w:r w:rsidRPr="004605D7">
        <w:rPr>
          <w:rStyle w:val="Strong"/>
          <w:rFonts w:ascii="GHEA Grapalat" w:hAnsi="GHEA Grapalat"/>
          <w:b w:val="0"/>
          <w:bCs w:val="0"/>
          <w:sz w:val="20"/>
          <w:szCs w:val="20"/>
          <w:lang w:val="hy-AM"/>
        </w:rPr>
        <w:t xml:space="preserve">ցիպալ) </w:t>
      </w:r>
      <w:r w:rsidR="009E1525" w:rsidRPr="004605D7">
        <w:rPr>
          <w:rStyle w:val="Strong"/>
          <w:rFonts w:ascii="GHEA Grapalat" w:hAnsi="GHEA Grapalat"/>
          <w:b w:val="0"/>
          <w:bCs w:val="0"/>
          <w:sz w:val="20"/>
          <w:szCs w:val="20"/>
          <w:lang w:val="hy-AM"/>
        </w:rPr>
        <w:t>մասնակցելու</w:t>
      </w:r>
      <w:r w:rsidRPr="004605D7">
        <w:rPr>
          <w:rStyle w:val="Strong"/>
          <w:rFonts w:ascii="GHEA Grapalat" w:hAnsi="GHEA Grapalat"/>
          <w:b w:val="0"/>
          <w:bCs w:val="0"/>
          <w:sz w:val="20"/>
          <w:szCs w:val="20"/>
          <w:lang w:val="hy-AM"/>
        </w:rPr>
        <w:t>ց</w:t>
      </w:r>
      <w:r w:rsidR="009E1525" w:rsidRPr="004605D7">
        <w:rPr>
          <w:rStyle w:val="Strong"/>
          <w:rFonts w:ascii="GHEA Grapalat" w:hAnsi="GHEA Grapalat"/>
          <w:b w:val="0"/>
          <w:bCs w:val="0"/>
          <w:sz w:val="20"/>
          <w:szCs w:val="20"/>
          <w:lang w:val="hy-AM"/>
        </w:rPr>
        <w:t xml:space="preserve"> </w:t>
      </w:r>
    </w:p>
    <w:p w14:paraId="3564AFF4" w14:textId="77777777" w:rsidR="006A0F27" w:rsidRPr="004605D7"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14:paraId="72BEEB32" w14:textId="77777777" w:rsidR="007154FC" w:rsidRPr="004605D7"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Pr>
          <w:rStyle w:val="Strong"/>
          <w:rFonts w:ascii="GHEA Grapalat" w:hAnsi="GHEA Grapalat"/>
          <w:b w:val="0"/>
          <w:bCs w:val="0"/>
          <w:sz w:val="20"/>
          <w:szCs w:val="20"/>
          <w:lang w:val="hy-AM"/>
        </w:rPr>
        <w:t>ում</w:t>
      </w:r>
      <w:r w:rsidR="006A0F27" w:rsidRPr="004605D7">
        <w:rPr>
          <w:rStyle w:val="Strong"/>
          <w:rFonts w:ascii="GHEA Grapalat" w:hAnsi="GHEA Grapalat"/>
          <w:b w:val="0"/>
          <w:bCs w:val="0"/>
          <w:sz w:val="20"/>
          <w:szCs w:val="20"/>
          <w:lang w:val="hy-AM"/>
        </w:rPr>
        <w:t>:</w:t>
      </w:r>
      <w:r w:rsidR="007154FC" w:rsidRPr="004605D7">
        <w:rPr>
          <w:rStyle w:val="Strong"/>
          <w:rFonts w:ascii="GHEA Grapalat" w:hAnsi="GHEA Grapalat"/>
          <w:b w:val="0"/>
          <w:bCs w:val="0"/>
          <w:sz w:val="20"/>
          <w:szCs w:val="20"/>
          <w:lang w:val="hy-AM"/>
        </w:rPr>
        <w:t xml:space="preserve"> </w:t>
      </w:r>
    </w:p>
    <w:p w14:paraId="2151C8EA" w14:textId="77777777" w:rsidR="009E1525" w:rsidRPr="004605D7"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2. Երաշխիքով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(այսուհետ՝ երաշխիք տվող </w:t>
      </w:r>
    </w:p>
    <w:p w14:paraId="59957446" w14:textId="77777777" w:rsidR="009E1525" w:rsidRPr="004605D7"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559A9545" w14:textId="77777777" w:rsidR="00961895" w:rsidRPr="004605D7"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4605D7">
        <w:rPr>
          <w:rStyle w:val="Strong"/>
          <w:rFonts w:ascii="GHEA Grapalat" w:hAnsi="GHEA Grapalat"/>
          <w:b w:val="0"/>
          <w:bCs w:val="0"/>
          <w:sz w:val="20"/>
          <w:szCs w:val="20"/>
          <w:lang w:val="hy-AM"/>
        </w:rPr>
        <w:t xml:space="preserve">ներկայացված պահանջով (այսուհետ՝ պահանջ) </w:t>
      </w:r>
      <w:r w:rsidR="006A0F27" w:rsidRPr="004605D7">
        <w:rPr>
          <w:rStyle w:val="Strong"/>
          <w:rFonts w:ascii="GHEA Grapalat" w:hAnsi="GHEA Grapalat"/>
          <w:b w:val="0"/>
          <w:bCs w:val="0"/>
          <w:sz w:val="20"/>
          <w:szCs w:val="20"/>
          <w:lang w:val="hy-AM"/>
        </w:rPr>
        <w:t xml:space="preserve">բենեֆիցիարին վճարել </w:t>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p>
    <w:p w14:paraId="265D4ADD" w14:textId="77777777" w:rsidR="00961895" w:rsidRPr="004605D7"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640DCF1C" w14:textId="77777777" w:rsidR="00961895" w:rsidRPr="004605D7"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(այսուհետ՝ երաշխիքի գումար)՝</w:t>
      </w:r>
      <w:r w:rsidR="007154FC"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lang w:val="hy-AM"/>
        </w:rPr>
        <w:t xml:space="preserve">պահանջն ստանալուց </w:t>
      </w:r>
      <w:r w:rsidR="00C8399F">
        <w:rPr>
          <w:rStyle w:val="Strong"/>
          <w:rFonts w:ascii="GHEA Grapalat" w:hAnsi="GHEA Grapalat"/>
          <w:b w:val="0"/>
          <w:bCs w:val="0"/>
          <w:sz w:val="20"/>
          <w:szCs w:val="20"/>
          <w:lang w:val="hy-AM"/>
        </w:rPr>
        <w:t>հինգ</w:t>
      </w:r>
      <w:r w:rsidR="009D3747" w:rsidRPr="004605D7">
        <w:rPr>
          <w:rStyle w:val="Strong"/>
          <w:rFonts w:ascii="GHEA Grapalat" w:hAnsi="GHEA Grapalat"/>
          <w:b w:val="0"/>
          <w:bCs w:val="0"/>
          <w:sz w:val="20"/>
          <w:szCs w:val="20"/>
          <w:lang w:val="hy-AM"/>
        </w:rPr>
        <w:t xml:space="preserve"> աշխատանքային օրվա ընթացքում:</w:t>
      </w:r>
      <w:r w:rsidR="004C77DB" w:rsidRPr="004605D7">
        <w:rPr>
          <w:rStyle w:val="Strong"/>
          <w:rFonts w:ascii="GHEA Grapalat" w:hAnsi="GHEA Grapalat"/>
          <w:b w:val="0"/>
          <w:bCs w:val="0"/>
          <w:sz w:val="20"/>
          <w:szCs w:val="20"/>
          <w:lang w:val="hy-AM"/>
        </w:rPr>
        <w:t xml:space="preserve"> </w:t>
      </w:r>
      <w:r w:rsidR="000C0396" w:rsidRPr="004605D7">
        <w:rPr>
          <w:rStyle w:val="Strong"/>
          <w:rFonts w:ascii="GHEA Grapalat" w:hAnsi="GHEA Grapalat"/>
          <w:b w:val="0"/>
          <w:bCs w:val="0"/>
          <w:sz w:val="20"/>
          <w:szCs w:val="20"/>
          <w:lang w:val="hy-AM"/>
        </w:rPr>
        <w:t xml:space="preserve">  </w:t>
      </w:r>
      <w:r w:rsidR="004C77DB" w:rsidRPr="004605D7">
        <w:rPr>
          <w:rStyle w:val="Strong"/>
          <w:rFonts w:ascii="GHEA Grapalat" w:hAnsi="GHEA Grapalat"/>
          <w:b w:val="0"/>
          <w:bCs w:val="0"/>
          <w:sz w:val="20"/>
          <w:szCs w:val="20"/>
          <w:lang w:val="hy-AM"/>
        </w:rPr>
        <w:t>Վճարումը</w:t>
      </w:r>
      <w:r w:rsidR="00244642" w:rsidRPr="004605D7">
        <w:rPr>
          <w:rStyle w:val="Strong"/>
          <w:rFonts w:ascii="GHEA Grapalat" w:hAnsi="GHEA Grapalat"/>
          <w:b w:val="0"/>
          <w:bCs w:val="0"/>
          <w:sz w:val="20"/>
          <w:szCs w:val="20"/>
          <w:lang w:val="hy-AM"/>
        </w:rPr>
        <w:t xml:space="preserve"> </w:t>
      </w:r>
      <w:r w:rsidR="000C0396" w:rsidRPr="004605D7">
        <w:rPr>
          <w:rStyle w:val="Strong"/>
          <w:rFonts w:ascii="GHEA Grapalat" w:hAnsi="GHEA Grapalat"/>
          <w:b w:val="0"/>
          <w:bCs w:val="0"/>
          <w:sz w:val="20"/>
          <w:szCs w:val="20"/>
          <w:lang w:val="hy-AM"/>
        </w:rPr>
        <w:t xml:space="preserve"> </w:t>
      </w:r>
      <w:r w:rsidR="00962585" w:rsidRPr="004605D7">
        <w:rPr>
          <w:rStyle w:val="Strong"/>
          <w:rFonts w:ascii="GHEA Grapalat" w:hAnsi="GHEA Grapalat"/>
          <w:b w:val="0"/>
          <w:bCs w:val="0"/>
          <w:sz w:val="20"/>
          <w:szCs w:val="20"/>
          <w:lang w:val="hy-AM"/>
        </w:rPr>
        <w:t>կատարվում է բենեֆիցիարի</w:t>
      </w:r>
      <w:r w:rsidR="000C0396" w:rsidRPr="004605D7">
        <w:rPr>
          <w:rStyle w:val="Strong"/>
          <w:rFonts w:ascii="GHEA Grapalat" w:hAnsi="GHEA Grapalat"/>
          <w:b w:val="0"/>
          <w:bCs w:val="0"/>
          <w:sz w:val="20"/>
          <w:szCs w:val="20"/>
          <w:lang w:val="hy-AM"/>
        </w:rPr>
        <w:t xml:space="preserve"> </w:t>
      </w:r>
      <w:r w:rsidR="000C0396" w:rsidRPr="004605D7">
        <w:rPr>
          <w:rStyle w:val="Strong"/>
          <w:rFonts w:ascii="GHEA Grapalat" w:hAnsi="GHEA Grapalat"/>
          <w:b w:val="0"/>
          <w:bCs w:val="0"/>
          <w:sz w:val="20"/>
          <w:szCs w:val="20"/>
          <w:u w:val="single"/>
          <w:lang w:val="hy-AM"/>
        </w:rPr>
        <w:tab/>
      </w:r>
      <w:r w:rsidR="000C0396" w:rsidRPr="004605D7">
        <w:rPr>
          <w:rStyle w:val="Strong"/>
          <w:rFonts w:ascii="GHEA Grapalat" w:hAnsi="GHEA Grapalat"/>
          <w:b w:val="0"/>
          <w:bCs w:val="0"/>
          <w:sz w:val="20"/>
          <w:szCs w:val="20"/>
          <w:u w:val="single"/>
          <w:lang w:val="hy-AM"/>
        </w:rPr>
        <w:tab/>
      </w:r>
      <w:r w:rsidR="000C0396" w:rsidRPr="004605D7">
        <w:rPr>
          <w:rStyle w:val="Strong"/>
          <w:rFonts w:ascii="GHEA Grapalat" w:hAnsi="GHEA Grapalat"/>
          <w:b w:val="0"/>
          <w:bCs w:val="0"/>
          <w:sz w:val="20"/>
          <w:szCs w:val="20"/>
          <w:u w:val="single"/>
          <w:lang w:val="hy-AM"/>
        </w:rPr>
        <w:tab/>
      </w:r>
      <w:r w:rsidR="00961895" w:rsidRPr="004605D7">
        <w:rPr>
          <w:rStyle w:val="Strong"/>
          <w:rFonts w:ascii="GHEA Grapalat" w:hAnsi="GHEA Grapalat"/>
          <w:b w:val="0"/>
          <w:bCs w:val="0"/>
          <w:sz w:val="20"/>
          <w:szCs w:val="20"/>
          <w:u w:val="single"/>
          <w:lang w:val="hy-AM"/>
        </w:rPr>
        <w:t xml:space="preserve"> </w:t>
      </w:r>
      <w:r w:rsidR="00961895" w:rsidRPr="004605D7">
        <w:rPr>
          <w:rStyle w:val="Strong"/>
          <w:rFonts w:ascii="GHEA Grapalat" w:hAnsi="GHEA Grapalat"/>
          <w:b w:val="0"/>
          <w:bCs w:val="0"/>
          <w:sz w:val="20"/>
          <w:szCs w:val="20"/>
          <w:u w:val="single"/>
          <w:lang w:val="hy-AM"/>
        </w:rPr>
        <w:tab/>
      </w:r>
      <w:r w:rsidR="00961895" w:rsidRPr="004605D7">
        <w:rPr>
          <w:rStyle w:val="Strong"/>
          <w:rFonts w:ascii="GHEA Grapalat" w:hAnsi="GHEA Grapalat"/>
          <w:b w:val="0"/>
          <w:bCs w:val="0"/>
          <w:sz w:val="20"/>
          <w:szCs w:val="20"/>
          <w:u w:val="single"/>
          <w:lang w:val="hy-AM"/>
        </w:rPr>
        <w:tab/>
      </w:r>
      <w:r w:rsidR="00961895" w:rsidRPr="004605D7">
        <w:rPr>
          <w:rStyle w:val="Strong"/>
          <w:rFonts w:ascii="GHEA Grapalat" w:hAnsi="GHEA Grapalat"/>
          <w:b w:val="0"/>
          <w:bCs w:val="0"/>
          <w:sz w:val="20"/>
          <w:szCs w:val="20"/>
          <w:u w:val="single"/>
          <w:lang w:val="hy-AM"/>
        </w:rPr>
        <w:tab/>
      </w:r>
      <w:r w:rsidR="00961895" w:rsidRPr="004605D7">
        <w:rPr>
          <w:rStyle w:val="Strong"/>
          <w:rFonts w:ascii="GHEA Grapalat" w:hAnsi="GHEA Grapalat"/>
          <w:b w:val="0"/>
          <w:bCs w:val="0"/>
          <w:sz w:val="20"/>
          <w:szCs w:val="20"/>
          <w:lang w:val="hy-AM"/>
        </w:rPr>
        <w:t xml:space="preserve"> հ</w:t>
      </w:r>
      <w:r w:rsidR="000C0396" w:rsidRPr="004605D7">
        <w:rPr>
          <w:rStyle w:val="Strong"/>
          <w:rFonts w:ascii="GHEA Grapalat" w:hAnsi="GHEA Grapalat"/>
          <w:b w:val="0"/>
          <w:bCs w:val="0"/>
          <w:sz w:val="20"/>
          <w:szCs w:val="20"/>
          <w:lang w:val="hy-AM"/>
        </w:rPr>
        <w:t xml:space="preserve">աշվեհամարին </w:t>
      </w:r>
      <w:r w:rsidR="00961895" w:rsidRPr="004605D7">
        <w:rPr>
          <w:rStyle w:val="Strong"/>
          <w:rFonts w:ascii="GHEA Grapalat" w:hAnsi="GHEA Grapalat"/>
          <w:b w:val="0"/>
          <w:bCs w:val="0"/>
          <w:sz w:val="20"/>
          <w:szCs w:val="20"/>
          <w:lang w:val="hy-AM"/>
        </w:rPr>
        <w:t>փոխանցման միջոցով:</w:t>
      </w:r>
    </w:p>
    <w:p w14:paraId="00CF4250" w14:textId="77777777" w:rsidR="00961895" w:rsidRPr="004605D7"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  </w:t>
      </w:r>
    </w:p>
    <w:p w14:paraId="2A2FA213" w14:textId="77777777" w:rsidR="001557AE" w:rsidRPr="004605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0069706D" w14:textId="77777777" w:rsidR="001557AE" w:rsidRPr="004605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80AA314" w14:textId="5E5EEBA2" w:rsidR="000C0396" w:rsidRPr="004605D7"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5. Երաշխիքը գործում է</w:t>
      </w:r>
      <w:r w:rsidR="0057568F">
        <w:rPr>
          <w:rFonts w:ascii="GHEA Grapalat" w:hAnsi="GHEA Grapalat"/>
          <w:color w:val="000000"/>
          <w:sz w:val="20"/>
          <w:szCs w:val="20"/>
          <w:lang w:val="hy-AM"/>
        </w:rPr>
        <w:t xml:space="preserve"> թողարկման պահից և ուժի մեջ է </w:t>
      </w:r>
      <w:r w:rsidRPr="004605D7">
        <w:rPr>
          <w:rFonts w:ascii="GHEA Grapalat" w:hAnsi="GHEA Grapalat"/>
          <w:color w:val="000000"/>
          <w:sz w:val="20"/>
          <w:szCs w:val="20"/>
          <w:lang w:val="hy-AM"/>
        </w:rPr>
        <w:t xml:space="preserve"> </w:t>
      </w:r>
      <w:r w:rsidR="000C0396" w:rsidRPr="004605D7">
        <w:rPr>
          <w:rFonts w:ascii="GHEA Grapalat" w:hAnsi="GHEA Grapalat"/>
          <w:color w:val="000000"/>
          <w:sz w:val="20"/>
          <w:szCs w:val="20"/>
          <w:lang w:val="hy-AM"/>
        </w:rPr>
        <w:t xml:space="preserve">բենեֆիցիարի կողմից </w:t>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lang w:val="hy-AM"/>
        </w:rPr>
        <w:t xml:space="preserve"> ծածկագրով </w:t>
      </w:r>
    </w:p>
    <w:p w14:paraId="7B1F3588" w14:textId="77777777" w:rsidR="000C0396" w:rsidRPr="00E6597C" w:rsidRDefault="000C0396" w:rsidP="000C039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E6597C">
        <w:rPr>
          <w:rFonts w:ascii="GHEA Grapalat" w:hAnsi="GHEA Grapalat" w:cs="Sylfaen"/>
          <w:vertAlign w:val="superscript"/>
          <w:lang w:val="hy-AM"/>
        </w:rPr>
        <w:t xml:space="preserve">ընթացակարգի ծածկագիրը </w:t>
      </w:r>
    </w:p>
    <w:p w14:paraId="1ED70277" w14:textId="77A8EC21" w:rsidR="006B42B0" w:rsidRPr="003750DF" w:rsidRDefault="000C0396" w:rsidP="006B42B0">
      <w:pPr>
        <w:pStyle w:val="ListParagraph"/>
        <w:tabs>
          <w:tab w:val="left" w:pos="0"/>
        </w:tabs>
        <w:ind w:left="0"/>
        <w:mirrorIndents/>
        <w:jc w:val="both"/>
        <w:rPr>
          <w:rFonts w:ascii="GHEA Grapalat" w:eastAsia="Calibri" w:hAnsi="GHEA Grapalat"/>
          <w:color w:val="000000"/>
          <w:sz w:val="20"/>
          <w:szCs w:val="20"/>
          <w:lang w:val="hy-AM"/>
        </w:rPr>
      </w:pPr>
      <w:r w:rsidRPr="004605D7">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57568F">
        <w:rPr>
          <w:rFonts w:ascii="GHEA Grapalat" w:hAnsi="GHEA Grapalat"/>
          <w:color w:val="000000"/>
          <w:sz w:val="20"/>
          <w:szCs w:val="20"/>
          <w:lang w:val="hy-AM"/>
        </w:rPr>
        <w:t>հայտերի ներկայացման վերջնաժամկետը լրանալու</w:t>
      </w:r>
      <w:r w:rsidRPr="004605D7">
        <w:rPr>
          <w:rFonts w:ascii="GHEA Grapalat" w:hAnsi="GHEA Grapalat"/>
          <w:color w:val="000000"/>
          <w:sz w:val="20"/>
          <w:szCs w:val="20"/>
          <w:lang w:val="hy-AM"/>
        </w:rPr>
        <w:t xml:space="preserve"> օրվանից հաշված իննսուն աշխատանքային օր:</w:t>
      </w:r>
      <w:r w:rsidR="00C82CF5" w:rsidRPr="00717204">
        <w:rPr>
          <w:rFonts w:ascii="GHEA Grapalat" w:hAnsi="GHEA Grapalat"/>
          <w:color w:val="000000"/>
          <w:sz w:val="20"/>
          <w:szCs w:val="20"/>
          <w:vertAlign w:val="superscript"/>
          <w:lang w:val="hy-AM"/>
        </w:rPr>
        <w:t>**</w:t>
      </w:r>
      <w:r w:rsidR="00624D21">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Սույն երաշխիքի տրամադրման փաստի վերաբերյալ տեղեկատվությունը՝ </w:t>
      </w:r>
      <w:r w:rsidR="00FC6796"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sidR="00FC6796">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Pr>
          <w:rFonts w:ascii="GHEA Grapalat" w:eastAsia="Calibri" w:hAnsi="GHEA Grapalat"/>
          <w:color w:val="000000"/>
          <w:sz w:val="20"/>
          <w:szCs w:val="20"/>
          <w:lang w:val="hy-AM"/>
        </w:rPr>
        <w:t xml:space="preserve">գնահատող հանձնաժողովի </w:t>
      </w:r>
      <w:r w:rsidR="000A5226">
        <w:rPr>
          <w:rFonts w:ascii="GHEA Grapalat" w:hAnsi="GHEA Grapalat"/>
          <w:color w:val="000000"/>
          <w:sz w:val="20"/>
          <w:szCs w:val="20"/>
          <w:lang w:val="hy-AM"/>
        </w:rPr>
        <w:t>քարտուղարի</w:t>
      </w:r>
      <w:r w:rsidR="000117CC">
        <w:rPr>
          <w:rFonts w:ascii="GHEA Grapalat" w:hAnsi="GHEA Grapalat"/>
          <w:color w:val="000000"/>
          <w:sz w:val="20"/>
          <w:szCs w:val="20"/>
          <w:lang w:val="hy-AM"/>
        </w:rPr>
        <w:t xml:space="preserve">՝ </w:t>
      </w:r>
      <w:r w:rsidR="006B42B0" w:rsidRPr="008242F8">
        <w:rPr>
          <w:rFonts w:ascii="GHEA Grapalat" w:hAnsi="GHEA Grapalat"/>
          <w:color w:val="000000"/>
          <w:sz w:val="20"/>
          <w:szCs w:val="20"/>
          <w:lang w:val="hy-AM"/>
        </w:rPr>
        <w:t xml:space="preserve">-----------------------------------      </w:t>
      </w:r>
    </w:p>
    <w:p w14:paraId="3986433B" w14:textId="660FF007" w:rsidR="006B42B0" w:rsidRPr="003750DF" w:rsidRDefault="006B42B0" w:rsidP="006B42B0">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77558B3A" w14:textId="554A4F74" w:rsidR="000C0396" w:rsidRPr="000A5226" w:rsidRDefault="000A5226" w:rsidP="000A5226">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էլեկտրոնային փոստի հասցեին։     </w:t>
      </w:r>
      <w:r w:rsidR="00624D21" w:rsidRPr="00842CF6">
        <w:rPr>
          <w:rFonts w:ascii="GHEA Grapalat" w:hAnsi="GHEA Grapalat"/>
          <w:color w:val="000000"/>
          <w:sz w:val="20"/>
          <w:szCs w:val="20"/>
          <w:lang w:val="hy-AM"/>
        </w:rPr>
        <w:t xml:space="preserve">   </w:t>
      </w:r>
    </w:p>
    <w:p w14:paraId="27CB34C5" w14:textId="7F9DB850" w:rsidR="000C0396" w:rsidRPr="00A91342"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A91342">
        <w:rPr>
          <w:rFonts w:ascii="GHEA Grapalat" w:hAnsi="GHEA Grapalat"/>
          <w:color w:val="000000"/>
          <w:sz w:val="20"/>
          <w:szCs w:val="20"/>
          <w:lang w:val="hy-AM"/>
        </w:rPr>
        <w:t xml:space="preserve">է </w:t>
      </w:r>
      <w:r w:rsidR="000C0396"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A91342">
        <w:rPr>
          <w:rFonts w:ascii="GHEA Grapalat" w:hAnsi="GHEA Grapalat"/>
          <w:color w:val="000000"/>
          <w:sz w:val="20"/>
          <w:szCs w:val="20"/>
          <w:lang w:val="hy-AM"/>
        </w:rPr>
        <w:t>:</w:t>
      </w:r>
    </w:p>
    <w:p w14:paraId="39B4376B" w14:textId="77777777" w:rsidR="009C370D" w:rsidRPr="004605D7"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796">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4605D7">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51BED325" w14:textId="77777777" w:rsidR="001557AE" w:rsidRPr="004605D7" w:rsidRDefault="0061458A"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1557AE" w:rsidRPr="004605D7">
        <w:rPr>
          <w:rFonts w:ascii="GHEA Grapalat" w:hAnsi="GHEA Grapalat"/>
          <w:color w:val="000000"/>
          <w:sz w:val="20"/>
          <w:szCs w:val="20"/>
          <w:lang w:val="hy-AM"/>
        </w:rPr>
        <w:t>. Երաշխիք տվող անձը մերժում է բենեֆիցիարի պահանջը, եթե`</w:t>
      </w:r>
    </w:p>
    <w:p w14:paraId="20B71307" w14:textId="77777777" w:rsidR="001557AE" w:rsidRPr="004605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A61AC31" w14:textId="77777777" w:rsidR="001557AE" w:rsidRPr="004605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00179392" w14:textId="77777777" w:rsidR="001557AE" w:rsidRPr="004605D7" w:rsidRDefault="0061458A"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1557AE"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384EB42" w14:textId="77777777" w:rsidR="001557AE" w:rsidRPr="004605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D4204B1" w14:textId="77777777" w:rsidR="001557AE" w:rsidRPr="004605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8BAC6E1"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06C71A5"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7B507A7D"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9780C6A"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D8113D9"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0BE367C4" w14:textId="5C97550C"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E9E3364" w14:textId="77777777" w:rsidR="00AB2DA5" w:rsidRDefault="00AB2DA5" w:rsidP="00AB2DA5">
      <w:pPr>
        <w:pStyle w:val="FootnoteText"/>
        <w:jc w:val="both"/>
        <w:rPr>
          <w:rFonts w:ascii="GHEA Grapalat" w:hAnsi="GHEA Grapalat"/>
          <w:i/>
          <w:sz w:val="16"/>
          <w:szCs w:val="16"/>
          <w:lang w:val="hy-AM"/>
        </w:rPr>
      </w:pPr>
    </w:p>
    <w:p w14:paraId="39ED9F7E" w14:textId="77777777" w:rsidR="00AB2DA5" w:rsidRDefault="00AB2DA5" w:rsidP="00AB2DA5">
      <w:pPr>
        <w:pStyle w:val="FootnoteText"/>
        <w:jc w:val="both"/>
        <w:rPr>
          <w:rFonts w:ascii="GHEA Grapalat" w:hAnsi="GHEA Grapalat"/>
          <w:i/>
          <w:sz w:val="16"/>
          <w:szCs w:val="16"/>
          <w:lang w:val="hy-AM"/>
        </w:rPr>
      </w:pPr>
    </w:p>
    <w:p w14:paraId="7EABDDD5" w14:textId="76266495" w:rsidR="00AB2DA5" w:rsidRPr="00F6523E" w:rsidRDefault="00AB2DA5" w:rsidP="00AB2DA5">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34A69968" w14:textId="0A44CA0A" w:rsidR="00C82CF5" w:rsidRPr="00E6597C" w:rsidRDefault="00C82CF5" w:rsidP="00C82CF5">
      <w:pPr>
        <w:pStyle w:val="NormalWeb"/>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2E108E77" w14:textId="77777777" w:rsidR="001557AE" w:rsidRPr="00E6597C" w:rsidRDefault="001557AE" w:rsidP="009C370D">
      <w:pPr>
        <w:pStyle w:val="BodyTextIndent3"/>
        <w:spacing w:line="240" w:lineRule="auto"/>
        <w:jc w:val="center"/>
        <w:rPr>
          <w:rFonts w:ascii="GHEA Grapalat" w:hAnsi="GHEA Grapalat" w:cs="Arial"/>
          <w:b/>
          <w:lang w:val="hy-AM"/>
        </w:rPr>
      </w:pPr>
    </w:p>
    <w:p w14:paraId="4C3630EA" w14:textId="77777777" w:rsidR="00B2572B" w:rsidRPr="00E6597C" w:rsidRDefault="00B2572B" w:rsidP="00ED36CA">
      <w:pPr>
        <w:pStyle w:val="BodyTextIndent3"/>
        <w:spacing w:line="240" w:lineRule="auto"/>
        <w:jc w:val="right"/>
        <w:rPr>
          <w:rFonts w:ascii="GHEA Grapalat" w:hAnsi="GHEA Grapalat"/>
          <w:szCs w:val="24"/>
          <w:lang w:val="hy-AM"/>
        </w:rPr>
      </w:pPr>
    </w:p>
    <w:p w14:paraId="55FF5800" w14:textId="77777777" w:rsidR="009C370D" w:rsidRPr="004605D7" w:rsidRDefault="009C370D" w:rsidP="009C370D">
      <w:pPr>
        <w:pStyle w:val="BodyTextIndent3"/>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p>
    <w:p w14:paraId="3FDFCD6B" w14:textId="24AAB0CD" w:rsidR="009C370D" w:rsidRPr="00E6597C" w:rsidRDefault="00CB18E6" w:rsidP="009C370D">
      <w:pPr>
        <w:pStyle w:val="BodyTextIndent3"/>
        <w:spacing w:line="240" w:lineRule="auto"/>
        <w:jc w:val="right"/>
        <w:rPr>
          <w:rFonts w:ascii="GHEA Grapalat" w:hAnsi="GHEA Grapalat" w:cs="Arial"/>
          <w:b/>
          <w:lang w:val="hy-AM"/>
        </w:rPr>
      </w:pPr>
      <w:r w:rsidRPr="00EA2FBF">
        <w:rPr>
          <w:rFonts w:ascii="GHEA Grapalat" w:hAnsi="GHEA Grapalat" w:cs="Sylfaen"/>
          <w:b/>
          <w:lang w:val="es-ES"/>
        </w:rPr>
        <w:t>«</w:t>
      </w:r>
      <w:r w:rsidR="00255054">
        <w:rPr>
          <w:rFonts w:ascii="GHEA Grapalat" w:hAnsi="GHEA Grapalat" w:cs="Sylfaen"/>
          <w:b/>
          <w:lang w:val="es-ES"/>
        </w:rPr>
        <w:t>ՀԱՖՆ-ԲՄԱՇՁԲ-24/94</w:t>
      </w:r>
      <w:r w:rsidRPr="00EA2FBF">
        <w:rPr>
          <w:rFonts w:ascii="GHEA Grapalat" w:hAnsi="GHEA Grapalat" w:cs="Sylfaen"/>
          <w:b/>
          <w:lang w:val="es-ES"/>
        </w:rPr>
        <w:t>»</w:t>
      </w:r>
      <w:r w:rsidR="009C370D" w:rsidRPr="00E6597C">
        <w:rPr>
          <w:rFonts w:ascii="GHEA Grapalat" w:hAnsi="GHEA Grapalat" w:cs="Sylfaen"/>
          <w:b/>
          <w:lang w:val="es-ES"/>
        </w:rPr>
        <w:t>*</w:t>
      </w:r>
      <w:r w:rsidR="009C370D" w:rsidRPr="00E6597C">
        <w:rPr>
          <w:rFonts w:ascii="GHEA Grapalat" w:hAnsi="GHEA Grapalat"/>
          <w:b/>
          <w:lang w:val="hy-AM"/>
        </w:rPr>
        <w:t xml:space="preserve">  </w:t>
      </w:r>
      <w:r w:rsidR="009C370D" w:rsidRPr="00E6597C">
        <w:rPr>
          <w:rFonts w:ascii="GHEA Grapalat" w:hAnsi="GHEA Grapalat" w:cs="Sylfaen"/>
          <w:b/>
          <w:lang w:val="hy-AM"/>
        </w:rPr>
        <w:t>ծածկագրով</w:t>
      </w:r>
    </w:p>
    <w:p w14:paraId="07D85E69" w14:textId="77777777" w:rsidR="009C370D" w:rsidRPr="00E6597C" w:rsidRDefault="009C370D" w:rsidP="009C370D">
      <w:pPr>
        <w:pStyle w:val="BodyTextIndent3"/>
        <w:spacing w:line="240" w:lineRule="auto"/>
        <w:jc w:val="right"/>
        <w:rPr>
          <w:rFonts w:ascii="GHEA Grapalat" w:hAnsi="GHEA Grapalat"/>
          <w:szCs w:val="24"/>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12AAA223" w14:textId="77777777" w:rsidR="00091EBC" w:rsidRPr="004605D7"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ԵՐԱՇԽԻՔ N __________</w:t>
      </w:r>
    </w:p>
    <w:p w14:paraId="371AD0D6" w14:textId="77777777" w:rsidR="007A5E2D" w:rsidRPr="004605D7"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(որակավորման ապահովում)</w:t>
      </w:r>
    </w:p>
    <w:p w14:paraId="1ACA7D75" w14:textId="77777777" w:rsidR="00091EBC" w:rsidRPr="004605D7" w:rsidRDefault="00091EBC" w:rsidP="00091EBC">
      <w:pPr>
        <w:pStyle w:val="NormalWeb"/>
        <w:shd w:val="clear" w:color="auto" w:fill="FFFFFF"/>
        <w:spacing w:before="0" w:beforeAutospacing="0" w:after="0" w:afterAutospacing="0"/>
        <w:ind w:firstLine="375"/>
        <w:rPr>
          <w:rStyle w:val="Strong"/>
          <w:lang w:val="hy-AM"/>
        </w:rPr>
      </w:pPr>
    </w:p>
    <w:p w14:paraId="653BB191"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ab/>
        <w:t xml:space="preserve">1.Սույն երաշխիքը (այսուհետ՝ երաշխիք) հանդիսանում է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3E17ED21" w14:textId="77777777" w:rsidR="00091EBC" w:rsidRPr="004605D7" w:rsidRDefault="00091EBC" w:rsidP="00091EBC">
      <w:pPr>
        <w:pStyle w:val="NormalWeb"/>
        <w:shd w:val="clear" w:color="auto" w:fill="FFFFFF"/>
        <w:spacing w:before="0" w:beforeAutospacing="0" w:after="0" w:afterAutospacing="0"/>
        <w:ind w:left="5664" w:firstLine="708"/>
        <w:rPr>
          <w:rStyle w:val="Strong"/>
          <w:lang w:val="hy-AM"/>
        </w:rPr>
      </w:pPr>
      <w:r w:rsidRPr="004605D7">
        <w:rPr>
          <w:rFonts w:ascii="GHEA Grapalat" w:hAnsi="GHEA Grapalat" w:cs="Sylfaen"/>
          <w:vertAlign w:val="superscript"/>
          <w:lang w:val="hy-AM"/>
        </w:rPr>
        <w:t xml:space="preserve">          պատվիրատուի անվանումը</w:t>
      </w:r>
    </w:p>
    <w:p w14:paraId="36F0E295" w14:textId="77777777" w:rsidR="00091EBC" w:rsidRPr="00E6597C"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4605D7">
        <w:rPr>
          <w:rStyle w:val="Strong"/>
          <w:rFonts w:ascii="GHEA Grapalat" w:hAnsi="GHEA Grapalat"/>
          <w:b w:val="0"/>
          <w:bCs w:val="0"/>
          <w:sz w:val="20"/>
          <w:szCs w:val="20"/>
          <w:lang w:val="hy-AM"/>
        </w:rPr>
        <w:t xml:space="preserve">(այսուհետ՝ բենեֆիցիար) կողմից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ծածկագրով կազմակերպված</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ընթացակարգի ծածկագիրը </w:t>
      </w:r>
    </w:p>
    <w:p w14:paraId="52312E91" w14:textId="77777777" w:rsidR="00F27778" w:rsidRPr="004605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գնման ընթացակարգի</w:t>
      </w:r>
      <w:r w:rsidR="00F27778" w:rsidRPr="004605D7">
        <w:rPr>
          <w:rStyle w:val="Strong"/>
          <w:rFonts w:ascii="GHEA Grapalat" w:hAnsi="GHEA Grapalat"/>
          <w:b w:val="0"/>
          <w:bCs w:val="0"/>
          <w:sz w:val="20"/>
          <w:szCs w:val="20"/>
          <w:lang w:val="hy-AM"/>
        </w:rPr>
        <w:t xml:space="preserve"> արդյունքում</w:t>
      </w:r>
      <w:r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w:t>
      </w:r>
    </w:p>
    <w:p w14:paraId="43D4529B" w14:textId="77777777" w:rsidR="00F27778" w:rsidRPr="00E6597C" w:rsidRDefault="00F27778" w:rsidP="00091EBC">
      <w:pPr>
        <w:pStyle w:val="NormalWeb"/>
        <w:shd w:val="clear" w:color="auto" w:fill="FFFFFF"/>
        <w:spacing w:before="0" w:beforeAutospacing="0" w:after="0" w:afterAutospacing="0"/>
        <w:ind w:firstLine="375"/>
        <w:rPr>
          <w:rFonts w:cs="Sylfaen"/>
          <w:vertAlign w:val="superscript"/>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E6597C">
        <w:rPr>
          <w:rFonts w:ascii="GHEA Grapalat" w:hAnsi="GHEA Grapalat" w:cs="Sylfaen"/>
          <w:vertAlign w:val="superscript"/>
          <w:lang w:val="hy-AM"/>
        </w:rPr>
        <w:t>ընտրված մասնակցի անվանումը</w:t>
      </w:r>
    </w:p>
    <w:p w14:paraId="4371EDA8" w14:textId="0801A493" w:rsidR="00F27778" w:rsidRPr="004605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(այսուհետ՝ պրի</w:t>
      </w:r>
      <w:r w:rsidR="0034164E">
        <w:rPr>
          <w:rStyle w:val="Strong"/>
          <w:rFonts w:ascii="GHEA Grapalat" w:hAnsi="GHEA Grapalat"/>
          <w:b w:val="0"/>
          <w:bCs w:val="0"/>
          <w:sz w:val="20"/>
          <w:szCs w:val="20"/>
          <w:lang w:val="hy-AM"/>
        </w:rPr>
        <w:t>ն</w:t>
      </w:r>
      <w:r w:rsidRPr="004605D7">
        <w:rPr>
          <w:rStyle w:val="Strong"/>
          <w:rFonts w:ascii="GHEA Grapalat" w:hAnsi="GHEA Grapalat"/>
          <w:b w:val="0"/>
          <w:bCs w:val="0"/>
          <w:sz w:val="20"/>
          <w:szCs w:val="20"/>
          <w:lang w:val="hy-AM"/>
        </w:rPr>
        <w:t xml:space="preserve">ցիպալ) </w:t>
      </w:r>
      <w:r w:rsidR="00F27778" w:rsidRPr="004605D7">
        <w:rPr>
          <w:rStyle w:val="Strong"/>
          <w:rFonts w:ascii="GHEA Grapalat" w:hAnsi="GHEA Grapalat"/>
          <w:b w:val="0"/>
          <w:bCs w:val="0"/>
          <w:sz w:val="20"/>
          <w:szCs w:val="20"/>
          <w:lang w:val="hy-AM"/>
        </w:rPr>
        <w:t xml:space="preserve">կողմից կնքվելիք </w:t>
      </w:r>
      <w:r w:rsidR="007A5E2D" w:rsidRPr="004605D7">
        <w:rPr>
          <w:rStyle w:val="Strong"/>
          <w:rFonts w:ascii="GHEA Grapalat" w:hAnsi="GHEA Grapalat"/>
          <w:b w:val="0"/>
          <w:bCs w:val="0"/>
          <w:sz w:val="20"/>
          <w:szCs w:val="20"/>
          <w:lang w:val="hy-AM"/>
        </w:rPr>
        <w:t>N</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t xml:space="preserve">           </w:t>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lang w:val="hy-AM"/>
        </w:rPr>
        <w:tab/>
      </w:r>
      <w:r w:rsidR="00F27778" w:rsidRPr="004605D7">
        <w:rPr>
          <w:rStyle w:val="Strong"/>
          <w:rFonts w:ascii="GHEA Grapalat" w:hAnsi="GHEA Grapalat"/>
          <w:b w:val="0"/>
          <w:bCs w:val="0"/>
          <w:sz w:val="20"/>
          <w:szCs w:val="20"/>
          <w:lang w:val="hy-AM"/>
        </w:rPr>
        <w:tab/>
      </w:r>
      <w:r w:rsidR="00F27778" w:rsidRPr="004605D7">
        <w:rPr>
          <w:rStyle w:val="Strong"/>
          <w:rFonts w:ascii="GHEA Grapalat" w:hAnsi="GHEA Grapalat"/>
          <w:b w:val="0"/>
          <w:bCs w:val="0"/>
          <w:sz w:val="20"/>
          <w:szCs w:val="20"/>
          <w:lang w:val="hy-AM"/>
        </w:rPr>
        <w:tab/>
      </w:r>
      <w:r w:rsidR="00F27778" w:rsidRPr="004605D7">
        <w:rPr>
          <w:rStyle w:val="Strong"/>
          <w:rFonts w:ascii="GHEA Grapalat" w:hAnsi="GHEA Grapalat"/>
          <w:b w:val="0"/>
          <w:bCs w:val="0"/>
          <w:sz w:val="20"/>
          <w:szCs w:val="20"/>
          <w:lang w:val="hy-AM"/>
        </w:rPr>
        <w:tab/>
      </w:r>
      <w:r w:rsidR="00F27778" w:rsidRPr="004605D7">
        <w:rPr>
          <w:rStyle w:val="Strong"/>
          <w:rFonts w:ascii="GHEA Grapalat" w:hAnsi="GHEA Grapalat"/>
          <w:b w:val="0"/>
          <w:bCs w:val="0"/>
          <w:sz w:val="20"/>
          <w:szCs w:val="20"/>
          <w:lang w:val="hy-AM"/>
        </w:rPr>
        <w:tab/>
        <w:t xml:space="preserve">  </w:t>
      </w:r>
      <w:r w:rsidR="00F27778"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 xml:space="preserve"> </w:t>
      </w:r>
      <w:r w:rsidR="00F27778" w:rsidRPr="004605D7">
        <w:rPr>
          <w:rStyle w:val="Strong"/>
          <w:rFonts w:ascii="GHEA Grapalat" w:hAnsi="GHEA Grapalat"/>
          <w:b w:val="0"/>
          <w:bCs w:val="0"/>
          <w:sz w:val="20"/>
          <w:szCs w:val="20"/>
          <w:lang w:val="hy-AM"/>
        </w:rPr>
        <w:tab/>
        <w:t xml:space="preserve">            </w:t>
      </w:r>
      <w:r w:rsidR="00E23921"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04B72EB6" w14:textId="77777777" w:rsidR="00091EBC" w:rsidRPr="004605D7"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պայմանագրով </w:t>
      </w:r>
      <w:r w:rsidR="00091EBC"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4605D7">
        <w:rPr>
          <w:rStyle w:val="Strong"/>
          <w:rFonts w:ascii="GHEA Grapalat" w:hAnsi="GHEA Grapalat"/>
          <w:b w:val="0"/>
          <w:bCs w:val="0"/>
          <w:sz w:val="20"/>
          <w:szCs w:val="20"/>
          <w:lang w:val="hy-AM"/>
        </w:rPr>
        <w:t xml:space="preserve">ման ապահովում </w:t>
      </w:r>
      <w:r w:rsidR="00091EBC" w:rsidRPr="004605D7">
        <w:rPr>
          <w:rStyle w:val="Strong"/>
          <w:rFonts w:ascii="GHEA Grapalat" w:hAnsi="GHEA Grapalat"/>
          <w:b w:val="0"/>
          <w:bCs w:val="0"/>
          <w:sz w:val="20"/>
          <w:szCs w:val="20"/>
          <w:lang w:val="hy-AM"/>
        </w:rPr>
        <w:t>(այսուհետ՝ երաշխավորված պարտավորություններ</w:t>
      </w:r>
      <w:r w:rsidR="007A5E2D" w:rsidRPr="004605D7">
        <w:rPr>
          <w:rStyle w:val="Strong"/>
          <w:rFonts w:ascii="GHEA Grapalat" w:hAnsi="GHEA Grapalat"/>
          <w:b w:val="0"/>
          <w:bCs w:val="0"/>
          <w:sz w:val="20"/>
          <w:szCs w:val="20"/>
          <w:lang w:val="hy-AM"/>
        </w:rPr>
        <w:t>)</w:t>
      </w:r>
      <w:r w:rsidR="00091EBC" w:rsidRPr="004605D7">
        <w:rPr>
          <w:rStyle w:val="Strong"/>
          <w:rFonts w:ascii="GHEA Grapalat" w:hAnsi="GHEA Grapalat"/>
          <w:b w:val="0"/>
          <w:bCs w:val="0"/>
          <w:sz w:val="20"/>
          <w:szCs w:val="20"/>
          <w:lang w:val="hy-AM"/>
        </w:rPr>
        <w:t xml:space="preserve">: </w:t>
      </w:r>
    </w:p>
    <w:p w14:paraId="0287A615" w14:textId="77777777" w:rsidR="00091EBC" w:rsidRPr="004605D7"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2. Երաշխիքով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(այսուհետ՝ երաշխիք տվող </w:t>
      </w:r>
    </w:p>
    <w:p w14:paraId="28FB1C51" w14:textId="77777777" w:rsidR="00091EBC" w:rsidRPr="004605D7" w:rsidRDefault="006D3406"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r>
      <w:r w:rsidR="00091EBC" w:rsidRPr="004605D7">
        <w:rPr>
          <w:rStyle w:val="Strong"/>
          <w:rFonts w:ascii="GHEA Grapalat" w:hAnsi="GHEA Grapalat"/>
          <w:b w:val="0"/>
          <w:bCs w:val="0"/>
          <w:sz w:val="20"/>
          <w:szCs w:val="20"/>
          <w:lang w:val="hy-AM"/>
        </w:rPr>
        <w:t xml:space="preserve">   </w:t>
      </w:r>
      <w:r w:rsidR="00091EBC" w:rsidRPr="004605D7">
        <w:rPr>
          <w:rFonts w:ascii="GHEA Grapalat" w:hAnsi="GHEA Grapalat" w:cs="Sylfaen"/>
          <w:vertAlign w:val="superscript"/>
          <w:lang w:val="hy-AM"/>
        </w:rPr>
        <w:t>երաշխիքը տվող բանկի</w:t>
      </w:r>
      <w:r w:rsidR="00FC6796">
        <w:rPr>
          <w:rFonts w:ascii="GHEA Grapalat" w:hAnsi="GHEA Grapalat" w:cs="Sylfaen"/>
          <w:vertAlign w:val="superscript"/>
          <w:lang w:val="hy-AM"/>
        </w:rPr>
        <w:t xml:space="preserve"> </w:t>
      </w:r>
      <w:r w:rsidR="00091EBC" w:rsidRPr="00E6597C">
        <w:rPr>
          <w:rFonts w:ascii="GHEA Grapalat" w:hAnsi="GHEA Grapalat" w:cs="Sylfaen"/>
          <w:vertAlign w:val="superscript"/>
          <w:lang w:val="hy-AM"/>
        </w:rPr>
        <w:t>անվանումը</w:t>
      </w:r>
    </w:p>
    <w:p w14:paraId="447A1B1B" w14:textId="77777777" w:rsidR="00091EBC" w:rsidRPr="004605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6E4901" w:rsidRPr="004605D7">
        <w:rPr>
          <w:rStyle w:val="Strong"/>
          <w:rFonts w:ascii="GHEA Grapalat" w:hAnsi="GHEA Grapalat"/>
          <w:b w:val="0"/>
          <w:bCs w:val="0"/>
          <w:sz w:val="20"/>
          <w:szCs w:val="20"/>
          <w:u w:val="single"/>
          <w:lang w:val="hy-AM"/>
        </w:rPr>
        <w:tab/>
        <w:t xml:space="preserve">  </w:t>
      </w:r>
    </w:p>
    <w:p w14:paraId="1B6EB6D3" w14:textId="77777777" w:rsidR="00091EBC" w:rsidRPr="004605D7"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w:t>
      </w:r>
      <w:r w:rsidR="006E4901"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գումարը թվերով և տառերով</w:t>
      </w:r>
    </w:p>
    <w:p w14:paraId="0168723B" w14:textId="77777777" w:rsidR="006E4901" w:rsidRPr="004605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(այսուհետ՝ երաշխիքի գումար)՝ պահանջն ստանալուց </w:t>
      </w:r>
      <w:r w:rsidR="00C8399F">
        <w:rPr>
          <w:rStyle w:val="Strong"/>
          <w:rFonts w:ascii="GHEA Grapalat" w:hAnsi="GHEA Grapalat"/>
          <w:b w:val="0"/>
          <w:bCs w:val="0"/>
          <w:sz w:val="20"/>
          <w:szCs w:val="20"/>
          <w:lang w:val="hy-AM"/>
        </w:rPr>
        <w:t>հինգ</w:t>
      </w:r>
      <w:r w:rsidRPr="004605D7">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t xml:space="preserve">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հաշվեհամարին </w:t>
      </w:r>
      <w:r w:rsidR="006E4901" w:rsidRPr="004605D7">
        <w:rPr>
          <w:rStyle w:val="Strong"/>
          <w:rFonts w:ascii="GHEA Grapalat" w:hAnsi="GHEA Grapalat"/>
          <w:b w:val="0"/>
          <w:bCs w:val="0"/>
          <w:sz w:val="20"/>
          <w:szCs w:val="20"/>
          <w:lang w:val="hy-AM"/>
        </w:rPr>
        <w:t>փոխանցման միջոցով:</w:t>
      </w:r>
    </w:p>
    <w:p w14:paraId="1EF2F00B" w14:textId="77777777" w:rsidR="006E4901" w:rsidRPr="004605D7"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  </w:t>
      </w:r>
    </w:p>
    <w:p w14:paraId="68EF88B9" w14:textId="77777777" w:rsidR="00091EBC" w:rsidRPr="004605D7"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485D056C" w14:textId="77777777" w:rsidR="00091EBC" w:rsidRPr="004605D7"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3A5EB15" w14:textId="68E9C13D" w:rsidR="00BA096A" w:rsidRPr="00842CF6" w:rsidRDefault="00091EBC" w:rsidP="00BA096A">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BA096A" w:rsidRPr="00842CF6">
        <w:rPr>
          <w:rFonts w:ascii="GHEA Grapalat" w:hAnsi="GHEA Grapalat"/>
          <w:color w:val="000000"/>
          <w:sz w:val="20"/>
          <w:szCs w:val="20"/>
          <w:lang w:val="hy-AM"/>
        </w:rPr>
        <w:t xml:space="preserve">Երաշխիքը գործում է </w:t>
      </w:r>
      <w:r w:rsidR="0057568F">
        <w:rPr>
          <w:rFonts w:ascii="GHEA Grapalat" w:hAnsi="GHEA Grapalat"/>
          <w:color w:val="000000"/>
          <w:sz w:val="20"/>
          <w:szCs w:val="20"/>
          <w:lang w:val="hy-AM"/>
        </w:rPr>
        <w:t xml:space="preserve">թողարկման պահից և ուժի մեջ է </w:t>
      </w:r>
      <w:r w:rsidR="00BA096A" w:rsidRPr="00842CF6">
        <w:rPr>
          <w:rFonts w:ascii="GHEA Grapalat" w:hAnsi="GHEA Grapalat"/>
          <w:color w:val="000000"/>
          <w:sz w:val="20"/>
          <w:szCs w:val="20"/>
          <w:lang w:val="hy-AM"/>
        </w:rPr>
        <w:t xml:space="preserve">բենեֆիցիարի և պրինցիպալի միջև N </w:t>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p>
    <w:p w14:paraId="7F385F37" w14:textId="77777777" w:rsidR="00BA096A" w:rsidRPr="00842CF6" w:rsidRDefault="00BA096A" w:rsidP="00BA096A">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30A9B1F9" w14:textId="77777777" w:rsidR="00BA096A" w:rsidRPr="00842CF6" w:rsidRDefault="00BA096A" w:rsidP="00BA096A">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791D73FF" w14:textId="77777777" w:rsidR="00BA096A" w:rsidRPr="00842CF6" w:rsidRDefault="00BA096A" w:rsidP="00BA096A">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կնքվել</w:t>
      </w:r>
      <w:r w:rsidR="00807F72">
        <w:rPr>
          <w:rFonts w:ascii="GHEA Grapalat" w:hAnsi="GHEA Grapalat" w:cs="Sylfaen"/>
          <w:vertAlign w:val="superscript"/>
          <w:lang w:val="hy-AM"/>
        </w:rPr>
        <w:t xml:space="preserve">իք պայմանագրով նախատեսված </w:t>
      </w:r>
    </w:p>
    <w:p w14:paraId="79F7F5F8" w14:textId="77777777" w:rsidR="00BA096A" w:rsidRPr="00842CF6" w:rsidRDefault="00807F72" w:rsidP="00BA096A">
      <w:pPr>
        <w:pStyle w:val="ListParagraph"/>
        <w:tabs>
          <w:tab w:val="left" w:pos="0"/>
        </w:tabs>
        <w:ind w:left="0"/>
        <w:mirrorIndents/>
        <w:jc w:val="both"/>
        <w:rPr>
          <w:rFonts w:ascii="GHEA Grapalat" w:hAnsi="GHEA Grapalat" w:cs="Sylfaen"/>
          <w:vertAlign w:val="superscript"/>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38A42082" w14:textId="77777777" w:rsidR="00BA096A" w:rsidRPr="00842CF6" w:rsidRDefault="00BA096A" w:rsidP="00BA096A">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աշխատանքի կա</w:t>
      </w:r>
      <w:r w:rsidR="00807F72">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 </w:t>
      </w:r>
    </w:p>
    <w:p w14:paraId="542A9596" w14:textId="53834032" w:rsidR="00C53834" w:rsidRPr="003750DF" w:rsidRDefault="00BA096A" w:rsidP="00C53834">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w:t>
      </w:r>
      <w:r w:rsidRPr="00717204">
        <w:rPr>
          <w:rFonts w:ascii="GHEA Grapalat" w:hAnsi="GHEA Grapalat"/>
          <w:color w:val="000000"/>
          <w:sz w:val="20"/>
          <w:szCs w:val="20"/>
          <w:vertAlign w:val="superscript"/>
          <w:lang w:val="hy-AM"/>
        </w:rPr>
        <w:t>:</w:t>
      </w:r>
      <w:r w:rsidR="002C38F4" w:rsidRPr="00717204">
        <w:rPr>
          <w:rFonts w:ascii="GHEA Grapalat" w:hAnsi="GHEA Grapalat"/>
          <w:color w:val="000000"/>
          <w:sz w:val="20"/>
          <w:szCs w:val="20"/>
          <w:vertAlign w:val="superscript"/>
          <w:lang w:val="hy-AM"/>
        </w:rPr>
        <w:t>**</w:t>
      </w:r>
      <w:r w:rsidRPr="00842CF6">
        <w:rPr>
          <w:rFonts w:ascii="GHEA Grapalat" w:hAnsi="GHEA Grapalat"/>
          <w:color w:val="000000"/>
          <w:sz w:val="20"/>
          <w:szCs w:val="20"/>
          <w:lang w:val="hy-AM"/>
        </w:rPr>
        <w: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Pr>
          <w:rFonts w:ascii="GHEA Grapalat" w:hAnsi="GHEA Grapalat"/>
          <w:color w:val="000000"/>
          <w:sz w:val="20"/>
          <w:szCs w:val="20"/>
          <w:lang w:val="hy-AM"/>
        </w:rPr>
        <w:t xml:space="preserve">՝ </w:t>
      </w:r>
      <w:r w:rsidR="00C53834" w:rsidRPr="008242F8">
        <w:rPr>
          <w:rFonts w:ascii="GHEA Grapalat" w:hAnsi="GHEA Grapalat"/>
          <w:color w:val="000000"/>
          <w:sz w:val="20"/>
          <w:szCs w:val="20"/>
          <w:lang w:val="hy-AM"/>
        </w:rPr>
        <w:t xml:space="preserve">-----------------------------------      </w:t>
      </w:r>
    </w:p>
    <w:p w14:paraId="00B971D0" w14:textId="77777777" w:rsidR="00C53834" w:rsidRPr="003750DF" w:rsidRDefault="00C53834" w:rsidP="00C53834">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0B7FE6FC" w14:textId="488FEAAC" w:rsidR="00BA096A" w:rsidRPr="00842CF6" w:rsidRDefault="00BA096A" w:rsidP="00BA096A">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44CCF729" w14:textId="77777777" w:rsidR="00091EBC" w:rsidRPr="004605D7" w:rsidRDefault="00091EBC" w:rsidP="00807F72">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632C0C8" w14:textId="77777777" w:rsidR="007B3D9D" w:rsidRPr="004605D7"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1</w:t>
      </w:r>
      <w:r w:rsidR="00091EBC" w:rsidRPr="004605D7">
        <w:rPr>
          <w:rFonts w:ascii="GHEA Grapalat" w:hAnsi="GHEA Grapalat"/>
          <w:color w:val="000000"/>
          <w:sz w:val="20"/>
          <w:szCs w:val="20"/>
          <w:lang w:val="hy-AM"/>
        </w:rPr>
        <w:t xml:space="preserve">) </w:t>
      </w:r>
      <w:r w:rsidR="007A5E2D"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24041A"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ծածկագրով կնքված պայմանագրի, ներառյալ նաև դրանում </w:t>
      </w:r>
    </w:p>
    <w:p w14:paraId="641A66CF" w14:textId="77777777" w:rsidR="007B3D9D" w:rsidRPr="004605D7"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0024041A"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63E70F34" w14:textId="77777777" w:rsidR="00091EBC" w:rsidRPr="004605D7"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r w:rsidR="00091EBC" w:rsidRPr="004605D7">
        <w:rPr>
          <w:rFonts w:ascii="GHEA Grapalat" w:hAnsi="GHEA Grapalat"/>
          <w:color w:val="000000"/>
          <w:sz w:val="20"/>
          <w:szCs w:val="20"/>
          <w:lang w:val="hy-AM"/>
        </w:rPr>
        <w:t>.</w:t>
      </w:r>
    </w:p>
    <w:p w14:paraId="323F2F55" w14:textId="77777777" w:rsidR="007B3D9D" w:rsidRPr="004605D7"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2</w:t>
      </w:r>
      <w:r w:rsidR="00091EBC" w:rsidRPr="004605D7">
        <w:rPr>
          <w:rFonts w:ascii="GHEA Grapalat" w:hAnsi="GHEA Grapalat"/>
          <w:color w:val="000000"/>
          <w:sz w:val="20"/>
          <w:szCs w:val="20"/>
          <w:lang w:val="hy-AM"/>
        </w:rPr>
        <w:t xml:space="preserve">) </w:t>
      </w:r>
      <w:r w:rsidRPr="004605D7">
        <w:rPr>
          <w:rFonts w:ascii="GHEA Grapalat" w:hAnsi="GHEA Grapalat"/>
          <w:color w:val="000000"/>
          <w:sz w:val="20"/>
          <w:szCs w:val="20"/>
          <w:lang w:val="hy-AM"/>
        </w:rPr>
        <w:t xml:space="preserve">բենեֆիցիարի կողմից պայմանագիրը միակողմանի լուծելու մասին </w:t>
      </w:r>
      <w:hyperlink r:id="rId11" w:history="1">
        <w:r w:rsidRPr="004605D7">
          <w:rPr>
            <w:rStyle w:val="Hyperlink"/>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p>
    <w:p w14:paraId="3D07A9DE"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A0C8941" w14:textId="77777777" w:rsidR="00091EBC" w:rsidRPr="004605D7" w:rsidRDefault="00D82F69"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7DFA7A1F"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D2BEC9A"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692094CD" w14:textId="77777777" w:rsidR="00091EBC" w:rsidRPr="004605D7" w:rsidRDefault="00D82F69"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1F979E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lastRenderedPageBreak/>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AC66F4D"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9A8DBC1"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E033B7A"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6D0D924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3CB1C1A1" w14:textId="77777777" w:rsidR="00091EBC" w:rsidRPr="00E6597C"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467C5F39" w14:textId="77777777" w:rsidR="00AB2DA5" w:rsidRDefault="00AB2DA5" w:rsidP="00AB2DA5">
      <w:pPr>
        <w:pStyle w:val="FootnoteText"/>
        <w:jc w:val="both"/>
        <w:rPr>
          <w:rFonts w:ascii="GHEA Grapalat" w:hAnsi="GHEA Grapalat"/>
          <w:i/>
          <w:sz w:val="16"/>
          <w:szCs w:val="16"/>
          <w:lang w:val="hy-AM"/>
        </w:rPr>
      </w:pPr>
    </w:p>
    <w:p w14:paraId="2C43381B" w14:textId="77777777" w:rsidR="00AB2DA5" w:rsidRDefault="00AB2DA5" w:rsidP="00AB2DA5">
      <w:pPr>
        <w:pStyle w:val="FootnoteText"/>
        <w:jc w:val="both"/>
        <w:rPr>
          <w:rFonts w:ascii="GHEA Grapalat" w:hAnsi="GHEA Grapalat"/>
          <w:i/>
          <w:sz w:val="16"/>
          <w:szCs w:val="16"/>
          <w:lang w:val="hy-AM"/>
        </w:rPr>
      </w:pPr>
    </w:p>
    <w:p w14:paraId="1ABC429C" w14:textId="77777777" w:rsidR="00AB2DA5" w:rsidRDefault="00AB2DA5" w:rsidP="00AB2DA5">
      <w:pPr>
        <w:pStyle w:val="FootnoteText"/>
        <w:jc w:val="both"/>
        <w:rPr>
          <w:rFonts w:ascii="GHEA Grapalat" w:hAnsi="GHEA Grapalat"/>
          <w:i/>
          <w:sz w:val="16"/>
          <w:szCs w:val="16"/>
          <w:lang w:val="hy-AM"/>
        </w:rPr>
      </w:pPr>
    </w:p>
    <w:p w14:paraId="0C8FA3E2" w14:textId="77777777" w:rsidR="00AB2DA5" w:rsidRDefault="00AB2DA5" w:rsidP="00AB2DA5">
      <w:pPr>
        <w:pStyle w:val="FootnoteText"/>
        <w:jc w:val="both"/>
        <w:rPr>
          <w:rFonts w:ascii="GHEA Grapalat" w:hAnsi="GHEA Grapalat"/>
          <w:i/>
          <w:sz w:val="16"/>
          <w:szCs w:val="16"/>
          <w:lang w:val="hy-AM"/>
        </w:rPr>
      </w:pPr>
    </w:p>
    <w:p w14:paraId="6C0C65E2" w14:textId="43541AA9" w:rsidR="00AB2DA5" w:rsidRPr="00F6523E" w:rsidRDefault="00AB2DA5" w:rsidP="00AB2DA5">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A5DFF81" w14:textId="77777777" w:rsidR="00485BCE" w:rsidRPr="00015CC3" w:rsidRDefault="009C370D" w:rsidP="00485BCE">
      <w:pPr>
        <w:pStyle w:val="BodyTextIndent3"/>
        <w:spacing w:line="240" w:lineRule="auto"/>
        <w:jc w:val="right"/>
        <w:rPr>
          <w:rFonts w:ascii="GHEA Grapalat" w:hAnsi="GHEA Grapalat" w:cs="Arial"/>
          <w:b/>
          <w:lang w:val="hy-AM"/>
        </w:rPr>
      </w:pPr>
      <w:r w:rsidRPr="00E6597C">
        <w:rPr>
          <w:rFonts w:ascii="GHEA Grapalat" w:hAnsi="GHEA Grapalat"/>
          <w:b/>
          <w:lang w:val="hy-AM"/>
        </w:rPr>
        <w:br w:type="page"/>
      </w:r>
      <w:r w:rsidR="00485BCE" w:rsidRPr="00E6597C">
        <w:rPr>
          <w:rFonts w:ascii="GHEA Grapalat" w:hAnsi="GHEA Grapalat" w:cs="Sylfaen"/>
          <w:b/>
          <w:lang w:val="hy-AM"/>
        </w:rPr>
        <w:lastRenderedPageBreak/>
        <w:t>Հավելված</w:t>
      </w:r>
      <w:r w:rsidR="00485BCE" w:rsidRPr="00E6597C">
        <w:rPr>
          <w:rFonts w:ascii="GHEA Grapalat" w:hAnsi="GHEA Grapalat" w:cs="Arial"/>
          <w:b/>
          <w:lang w:val="hy-AM"/>
        </w:rPr>
        <w:t xml:space="preserve"> </w:t>
      </w:r>
      <w:r w:rsidR="00485BCE" w:rsidRPr="004605D7">
        <w:rPr>
          <w:rFonts w:ascii="GHEA Grapalat" w:hAnsi="GHEA Grapalat" w:cs="Arial"/>
          <w:b/>
          <w:lang w:val="hy-AM"/>
        </w:rPr>
        <w:t>4</w:t>
      </w:r>
      <w:r w:rsidR="00485BCE" w:rsidRPr="00015CC3">
        <w:rPr>
          <w:rFonts w:ascii="GHEA Grapalat" w:hAnsi="GHEA Grapalat" w:cs="Arial"/>
          <w:b/>
          <w:lang w:val="hy-AM"/>
        </w:rPr>
        <w:t>.1</w:t>
      </w:r>
    </w:p>
    <w:p w14:paraId="531FAC50" w14:textId="0C934B02" w:rsidR="00485BCE" w:rsidRPr="00E6597C" w:rsidRDefault="00CB18E6" w:rsidP="00485BCE">
      <w:pPr>
        <w:pStyle w:val="BodyTextIndent3"/>
        <w:spacing w:line="240" w:lineRule="auto"/>
        <w:jc w:val="right"/>
        <w:rPr>
          <w:rFonts w:ascii="GHEA Grapalat" w:hAnsi="GHEA Grapalat" w:cs="Arial"/>
          <w:b/>
          <w:lang w:val="hy-AM"/>
        </w:rPr>
      </w:pPr>
      <w:r w:rsidRPr="00EA2FBF">
        <w:rPr>
          <w:rFonts w:ascii="GHEA Grapalat" w:hAnsi="GHEA Grapalat" w:cs="Sylfaen"/>
          <w:b/>
          <w:lang w:val="es-ES"/>
        </w:rPr>
        <w:t>«</w:t>
      </w:r>
      <w:r w:rsidR="00255054">
        <w:rPr>
          <w:rFonts w:ascii="GHEA Grapalat" w:hAnsi="GHEA Grapalat" w:cs="Sylfaen"/>
          <w:b/>
          <w:lang w:val="es-ES"/>
        </w:rPr>
        <w:t>ՀԱՖՆ-ԲՄԱՇՁԲ-24/94</w:t>
      </w:r>
      <w:r w:rsidRPr="00EA2FBF">
        <w:rPr>
          <w:rFonts w:ascii="GHEA Grapalat" w:hAnsi="GHEA Grapalat" w:cs="Sylfaen"/>
          <w:b/>
          <w:lang w:val="es-ES"/>
        </w:rPr>
        <w:t>»</w:t>
      </w:r>
      <w:r w:rsidR="00485BCE" w:rsidRPr="00E6597C">
        <w:rPr>
          <w:rFonts w:ascii="GHEA Grapalat" w:hAnsi="GHEA Grapalat" w:cs="Sylfaen"/>
          <w:b/>
          <w:lang w:val="es-ES"/>
        </w:rPr>
        <w:t>*</w:t>
      </w:r>
      <w:r w:rsidR="00485BCE" w:rsidRPr="00E6597C">
        <w:rPr>
          <w:rFonts w:ascii="GHEA Grapalat" w:hAnsi="GHEA Grapalat"/>
          <w:b/>
          <w:lang w:val="hy-AM"/>
        </w:rPr>
        <w:t xml:space="preserve">  </w:t>
      </w:r>
      <w:r w:rsidR="00485BCE" w:rsidRPr="00E6597C">
        <w:rPr>
          <w:rFonts w:ascii="GHEA Grapalat" w:hAnsi="GHEA Grapalat" w:cs="Sylfaen"/>
          <w:b/>
          <w:lang w:val="hy-AM"/>
        </w:rPr>
        <w:t>ծածկագրով</w:t>
      </w:r>
    </w:p>
    <w:p w14:paraId="0122589A" w14:textId="77777777" w:rsidR="00485BCE" w:rsidRPr="00E6597C" w:rsidRDefault="00485BCE" w:rsidP="00485BCE">
      <w:pPr>
        <w:pStyle w:val="BodyTextIndent3"/>
        <w:spacing w:line="240" w:lineRule="auto"/>
        <w:jc w:val="right"/>
        <w:rPr>
          <w:rFonts w:ascii="GHEA Grapalat" w:hAnsi="GHEA Grapalat"/>
          <w:szCs w:val="24"/>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1DADAFC3" w14:textId="77777777" w:rsidR="000E5C08" w:rsidRPr="00015CC3" w:rsidRDefault="000E5C08" w:rsidP="00F70B7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p>
    <w:p w14:paraId="2B3C9EF0" w14:textId="77777777" w:rsidR="000E5C08" w:rsidRPr="00015CC3" w:rsidRDefault="000E5C08" w:rsidP="00F70B7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p>
    <w:p w14:paraId="4FAA2D06" w14:textId="77777777" w:rsidR="00F70B7C" w:rsidRPr="000B4CF4" w:rsidRDefault="00F70B7C" w:rsidP="00F70B7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B4CF4">
        <w:rPr>
          <w:rStyle w:val="Strong"/>
          <w:rFonts w:ascii="GHEA Grapalat" w:hAnsi="GHEA Grapalat"/>
          <w:color w:val="000000"/>
          <w:sz w:val="20"/>
          <w:szCs w:val="20"/>
          <w:lang w:val="hy-AM"/>
        </w:rPr>
        <w:t>ԵՐԱՇԽԻՔ N __________</w:t>
      </w:r>
    </w:p>
    <w:p w14:paraId="4E8E1A7B" w14:textId="77777777" w:rsidR="00F70B7C" w:rsidRPr="000B4CF4" w:rsidRDefault="00F70B7C" w:rsidP="00F70B7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B4CF4">
        <w:rPr>
          <w:rStyle w:val="Strong"/>
          <w:rFonts w:ascii="GHEA Grapalat" w:hAnsi="GHEA Grapalat"/>
          <w:color w:val="000000"/>
          <w:sz w:val="20"/>
          <w:szCs w:val="20"/>
          <w:lang w:val="hy-AM"/>
        </w:rPr>
        <w:t>(որակավորման ապահովում)</w:t>
      </w:r>
    </w:p>
    <w:p w14:paraId="3C9AB401" w14:textId="77777777" w:rsidR="00F70B7C" w:rsidRPr="000B4CF4" w:rsidRDefault="00F70B7C" w:rsidP="00F70B7C">
      <w:pPr>
        <w:pStyle w:val="NormalWeb"/>
        <w:shd w:val="clear" w:color="auto" w:fill="FFFFFF"/>
        <w:spacing w:before="0" w:beforeAutospacing="0" w:after="0" w:afterAutospacing="0"/>
        <w:ind w:firstLine="375"/>
        <w:rPr>
          <w:rStyle w:val="Strong"/>
          <w:lang w:val="hy-AM"/>
        </w:rPr>
      </w:pPr>
    </w:p>
    <w:p w14:paraId="15F8639B" w14:textId="77777777" w:rsidR="00F70B7C" w:rsidRPr="000B4CF4" w:rsidRDefault="00F70B7C" w:rsidP="00F70B7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B4CF4">
        <w:rPr>
          <w:rStyle w:val="Strong"/>
          <w:rFonts w:ascii="GHEA Grapalat" w:hAnsi="GHEA Grapalat"/>
          <w:b w:val="0"/>
          <w:bCs w:val="0"/>
          <w:sz w:val="20"/>
          <w:szCs w:val="20"/>
          <w:lang w:val="hy-AM"/>
        </w:rPr>
        <w:tab/>
        <w:t xml:space="preserve">1.Սույն երաշխիքը (այսուհետ՝ երաշխիք) հանդիսանում է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p>
    <w:p w14:paraId="7511F198" w14:textId="77777777" w:rsidR="00F70B7C" w:rsidRPr="000B4CF4" w:rsidRDefault="00F70B7C" w:rsidP="00F70B7C">
      <w:pPr>
        <w:pStyle w:val="NormalWeb"/>
        <w:shd w:val="clear" w:color="auto" w:fill="FFFFFF"/>
        <w:spacing w:before="0" w:beforeAutospacing="0" w:after="0" w:afterAutospacing="0"/>
        <w:ind w:left="5664" w:firstLine="708"/>
        <w:rPr>
          <w:rStyle w:val="Strong"/>
          <w:lang w:val="hy-AM"/>
        </w:rPr>
      </w:pPr>
      <w:r w:rsidRPr="000B4CF4">
        <w:rPr>
          <w:rFonts w:ascii="GHEA Grapalat" w:hAnsi="GHEA Grapalat" w:cs="Sylfaen"/>
          <w:vertAlign w:val="superscript"/>
          <w:lang w:val="hy-AM"/>
        </w:rPr>
        <w:t xml:space="preserve">          պատվիրատուի անվանումը</w:t>
      </w:r>
    </w:p>
    <w:p w14:paraId="4C6E4E94" w14:textId="77777777" w:rsidR="00F70B7C" w:rsidRPr="007154FC" w:rsidRDefault="00F70B7C" w:rsidP="00F70B7C">
      <w:pPr>
        <w:pStyle w:val="NormalWeb"/>
        <w:shd w:val="clear" w:color="auto" w:fill="FFFFFF"/>
        <w:spacing w:before="0" w:beforeAutospacing="0" w:after="0" w:afterAutospacing="0"/>
        <w:rPr>
          <w:rFonts w:ascii="GHEA Grapalat" w:hAnsi="GHEA Grapalat" w:cs="Sylfaen"/>
          <w:vertAlign w:val="superscript"/>
          <w:lang w:val="hy-AM"/>
        </w:rPr>
      </w:pPr>
      <w:r w:rsidRPr="000B4CF4">
        <w:rPr>
          <w:rStyle w:val="Strong"/>
          <w:rFonts w:ascii="GHEA Grapalat" w:hAnsi="GHEA Grapalat"/>
          <w:b w:val="0"/>
          <w:bCs w:val="0"/>
          <w:sz w:val="20"/>
          <w:szCs w:val="20"/>
          <w:lang w:val="hy-AM"/>
        </w:rPr>
        <w:t xml:space="preserve">(այսուհետ՝ բենեֆիցիար) կողմից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lang w:val="hy-AM"/>
        </w:rPr>
        <w:t xml:space="preserve"> ծածկագրով կազմակերպված</w:t>
      </w:r>
      <w:r w:rsidRPr="000B4CF4">
        <w:rPr>
          <w:rFonts w:cs="Sylfaen"/>
          <w:vertAlign w:val="superscript"/>
          <w:lang w:val="hy-AM"/>
        </w:rPr>
        <w:t xml:space="preserve">                       </w:t>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9E1525">
        <w:rPr>
          <w:rFonts w:ascii="GHEA Grapalat" w:hAnsi="GHEA Grapalat" w:cs="Sylfaen"/>
          <w:vertAlign w:val="superscript"/>
          <w:lang w:val="hy-AM"/>
        </w:rPr>
        <w:t>ը</w:t>
      </w:r>
      <w:r w:rsidRPr="007154FC">
        <w:rPr>
          <w:rFonts w:ascii="GHEA Grapalat" w:hAnsi="GHEA Grapalat" w:cs="Sylfaen"/>
          <w:vertAlign w:val="superscript"/>
          <w:lang w:val="hy-AM"/>
        </w:rPr>
        <w:t xml:space="preserve">նթացակարգի ծածկագիրը </w:t>
      </w:r>
    </w:p>
    <w:p w14:paraId="3EC94F12" w14:textId="77777777" w:rsidR="00F70B7C" w:rsidRPr="000B4CF4" w:rsidRDefault="00F70B7C" w:rsidP="00F70B7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 xml:space="preserve">գնման ընթացակարգի արդյունքում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lang w:val="hy-AM"/>
        </w:rPr>
        <w:t xml:space="preserve"> </w:t>
      </w:r>
    </w:p>
    <w:p w14:paraId="4BEB2E12" w14:textId="77777777" w:rsidR="00F70B7C" w:rsidRPr="00F27778" w:rsidRDefault="00F70B7C" w:rsidP="00F70B7C">
      <w:pPr>
        <w:pStyle w:val="NormalWeb"/>
        <w:shd w:val="clear" w:color="auto" w:fill="FFFFFF"/>
        <w:spacing w:before="0" w:beforeAutospacing="0" w:after="0" w:afterAutospacing="0"/>
        <w:ind w:firstLine="375"/>
        <w:rPr>
          <w:rFonts w:cs="Sylfaen"/>
          <w:vertAlign w:val="superscript"/>
          <w:lang w:val="hy-AM"/>
        </w:rPr>
      </w:pP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F27778">
        <w:rPr>
          <w:rFonts w:ascii="GHEA Grapalat" w:hAnsi="GHEA Grapalat" w:cs="Sylfaen"/>
          <w:vertAlign w:val="superscript"/>
          <w:lang w:val="hy-AM"/>
        </w:rPr>
        <w:t>ընտրված մասնակցի անվանումը</w:t>
      </w:r>
    </w:p>
    <w:p w14:paraId="18533BCA" w14:textId="42135D0A" w:rsidR="00F70B7C" w:rsidRPr="000B4CF4" w:rsidRDefault="00F70B7C" w:rsidP="00F70B7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(այսուհետ՝ պրի</w:t>
      </w:r>
      <w:r w:rsidR="0034164E">
        <w:rPr>
          <w:rStyle w:val="Strong"/>
          <w:rFonts w:ascii="GHEA Grapalat" w:hAnsi="GHEA Grapalat"/>
          <w:b w:val="0"/>
          <w:bCs w:val="0"/>
          <w:sz w:val="20"/>
          <w:szCs w:val="20"/>
          <w:lang w:val="hy-AM"/>
        </w:rPr>
        <w:t>ն</w:t>
      </w:r>
      <w:r w:rsidRPr="000B4CF4">
        <w:rPr>
          <w:rStyle w:val="Strong"/>
          <w:rFonts w:ascii="GHEA Grapalat" w:hAnsi="GHEA Grapalat"/>
          <w:b w:val="0"/>
          <w:bCs w:val="0"/>
          <w:sz w:val="20"/>
          <w:szCs w:val="20"/>
          <w:lang w:val="hy-AM"/>
        </w:rPr>
        <w:t>ցիպալ) կողմից կնքվելիք N</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t xml:space="preserve">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t xml:space="preserve">  </w:t>
      </w:r>
      <w:r w:rsidRPr="000B4CF4">
        <w:rPr>
          <w:rStyle w:val="Strong"/>
          <w:rFonts w:ascii="GHEA Grapalat" w:hAnsi="GHEA Grapalat"/>
          <w:b w:val="0"/>
          <w:bCs w:val="0"/>
          <w:sz w:val="20"/>
          <w:szCs w:val="20"/>
          <w:lang w:val="hy-AM"/>
        </w:rPr>
        <w:tab/>
        <w:t xml:space="preserve"> </w:t>
      </w:r>
      <w:r w:rsidRPr="000B4CF4">
        <w:rPr>
          <w:rStyle w:val="Strong"/>
          <w:rFonts w:ascii="GHEA Grapalat" w:hAnsi="GHEA Grapalat"/>
          <w:b w:val="0"/>
          <w:bCs w:val="0"/>
          <w:sz w:val="20"/>
          <w:szCs w:val="20"/>
          <w:lang w:val="hy-AM"/>
        </w:rPr>
        <w:tab/>
        <w:t xml:space="preserve">            </w:t>
      </w:r>
      <w:r w:rsidRPr="00CC7693">
        <w:rPr>
          <w:rFonts w:ascii="GHEA Grapalat" w:hAnsi="GHEA Grapalat" w:cs="Sylfaen"/>
          <w:vertAlign w:val="superscript"/>
          <w:lang w:val="hy-AM"/>
        </w:rPr>
        <w:t xml:space="preserve">կնքվելիք պայմանագրի </w:t>
      </w:r>
      <w:r w:rsidRPr="000B4CF4">
        <w:rPr>
          <w:rFonts w:ascii="GHEA Grapalat" w:hAnsi="GHEA Grapalat" w:cs="Sylfaen"/>
          <w:vertAlign w:val="superscript"/>
          <w:lang w:val="hy-AM"/>
        </w:rPr>
        <w:t>համարը</w:t>
      </w:r>
    </w:p>
    <w:p w14:paraId="4C29604A" w14:textId="77777777" w:rsidR="00F70B7C" w:rsidRPr="000B4CF4" w:rsidRDefault="00F70B7C" w:rsidP="00F70B7C">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F70B7C">
        <w:rPr>
          <w:rStyle w:val="Strong"/>
          <w:rFonts w:ascii="GHEA Grapalat" w:hAnsi="GHEA Grapalat"/>
          <w:b w:val="0"/>
          <w:bCs w:val="0"/>
          <w:sz w:val="20"/>
          <w:szCs w:val="20"/>
          <w:lang w:val="hy-AM"/>
        </w:rPr>
        <w:t>պայմանագրով (այսուհետ՝ պայմանագիր)</w:t>
      </w:r>
      <w:r w:rsidRPr="000B4CF4">
        <w:rPr>
          <w:rStyle w:val="Strong"/>
          <w:rFonts w:ascii="GHEA Grapalat" w:hAnsi="GHEA Grapalat"/>
          <w:b w:val="0"/>
          <w:bCs w:val="0"/>
          <w:sz w:val="20"/>
          <w:szCs w:val="20"/>
          <w:lang w:val="hy-AM"/>
        </w:rPr>
        <w:t xml:space="preserve"> նախատեսված պարտավորությունների կատարման համար անհրաժեշտ որակավորման ապահովում (այսուհետ՝ երաշխավորված պարտավորություններ): </w:t>
      </w:r>
    </w:p>
    <w:p w14:paraId="6A5FE1A7" w14:textId="77777777" w:rsidR="00F70B7C" w:rsidRPr="000B4CF4" w:rsidRDefault="00F70B7C" w:rsidP="00F70B7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 xml:space="preserve">2. Երաշխիքով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lang w:val="hy-AM"/>
        </w:rPr>
        <w:t xml:space="preserve"> (այսուհետ՝ երաշխիք տվող </w:t>
      </w:r>
    </w:p>
    <w:p w14:paraId="7B60BDA6" w14:textId="77777777" w:rsidR="00F70B7C" w:rsidRPr="000B4CF4" w:rsidRDefault="006D3406" w:rsidP="00F70B7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t xml:space="preserve"> </w:t>
      </w:r>
      <w:r w:rsidR="00F70B7C" w:rsidRPr="000B4CF4">
        <w:rPr>
          <w:rStyle w:val="Strong"/>
          <w:rFonts w:ascii="GHEA Grapalat" w:hAnsi="GHEA Grapalat"/>
          <w:b w:val="0"/>
          <w:bCs w:val="0"/>
          <w:sz w:val="20"/>
          <w:szCs w:val="20"/>
          <w:lang w:val="hy-AM"/>
        </w:rPr>
        <w:t xml:space="preserve">  </w:t>
      </w:r>
      <w:r w:rsidR="00F70B7C" w:rsidRPr="000B4CF4">
        <w:rPr>
          <w:rFonts w:ascii="GHEA Grapalat" w:hAnsi="GHEA Grapalat" w:cs="Sylfaen"/>
          <w:vertAlign w:val="superscript"/>
          <w:lang w:val="hy-AM"/>
        </w:rPr>
        <w:t>երաշխիքը տվող բանկի</w:t>
      </w:r>
      <w:r w:rsidR="002F2AD2">
        <w:rPr>
          <w:rFonts w:ascii="GHEA Grapalat" w:hAnsi="GHEA Grapalat" w:cs="Sylfaen"/>
          <w:vertAlign w:val="superscript"/>
          <w:lang w:val="hy-AM"/>
        </w:rPr>
        <w:t xml:space="preserve"> </w:t>
      </w:r>
      <w:r w:rsidR="00F70B7C" w:rsidRPr="005E1F72">
        <w:rPr>
          <w:rFonts w:ascii="GHEA Grapalat" w:hAnsi="GHEA Grapalat" w:cs="Sylfaen"/>
          <w:vertAlign w:val="superscript"/>
          <w:lang w:val="hy-AM"/>
        </w:rPr>
        <w:t>անվանումը</w:t>
      </w:r>
    </w:p>
    <w:p w14:paraId="49587E6B" w14:textId="77777777" w:rsidR="00F70B7C" w:rsidRPr="000B4CF4" w:rsidRDefault="00F70B7C" w:rsidP="00F70B7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B4CF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t xml:space="preserve">  </w:t>
      </w:r>
    </w:p>
    <w:p w14:paraId="62F6A51D" w14:textId="77777777" w:rsidR="00F70B7C" w:rsidRPr="000B4CF4" w:rsidRDefault="00F70B7C" w:rsidP="00F70B7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B4CF4">
        <w:rPr>
          <w:rFonts w:ascii="GHEA Grapalat" w:hAnsi="GHEA Grapalat" w:cs="Sylfaen"/>
          <w:vertAlign w:val="superscript"/>
          <w:lang w:val="hy-AM"/>
        </w:rPr>
        <w:t xml:space="preserve">     գումարը թվերով և տառերով</w:t>
      </w:r>
    </w:p>
    <w:p w14:paraId="2B292600" w14:textId="77777777" w:rsidR="00F70B7C" w:rsidRPr="00F70B7C" w:rsidRDefault="00F70B7C" w:rsidP="00F70B7C">
      <w:pPr>
        <w:pStyle w:val="NormalWeb"/>
        <w:shd w:val="clear" w:color="auto" w:fill="FFFFFF"/>
        <w:spacing w:before="0" w:beforeAutospacing="0" w:after="0" w:afterAutospacing="0"/>
        <w:jc w:val="both"/>
        <w:rPr>
          <w:rFonts w:ascii="GHEA Grapalat" w:hAnsi="GHEA Grapalat" w:cs="Arial"/>
          <w:sz w:val="20"/>
          <w:lang w:val="hy-AM"/>
        </w:rPr>
      </w:pPr>
      <w:r w:rsidRPr="00F70B7C">
        <w:rPr>
          <w:rStyle w:val="Strong"/>
          <w:rFonts w:ascii="GHEA Grapalat" w:hAnsi="GHEA Grapalat"/>
          <w:b w:val="0"/>
          <w:bCs w:val="0"/>
          <w:sz w:val="20"/>
          <w:szCs w:val="20"/>
          <w:lang w:val="hy-AM"/>
        </w:rPr>
        <w:t xml:space="preserve">(այսուհետ՝ երաշխիքի գումար)՝ պահանջն ստանալուց </w:t>
      </w:r>
      <w:r w:rsidR="00C8399F">
        <w:rPr>
          <w:rStyle w:val="Strong"/>
          <w:rFonts w:ascii="GHEA Grapalat" w:hAnsi="GHEA Grapalat"/>
          <w:b w:val="0"/>
          <w:bCs w:val="0"/>
          <w:sz w:val="20"/>
          <w:szCs w:val="20"/>
          <w:lang w:val="hy-AM"/>
        </w:rPr>
        <w:t>հինգ</w:t>
      </w:r>
      <w:r w:rsidRPr="00F70B7C">
        <w:rPr>
          <w:rStyle w:val="Strong"/>
          <w:rFonts w:ascii="GHEA Grapalat" w:hAnsi="GHEA Grapalat"/>
          <w:b w:val="0"/>
          <w:bCs w:val="0"/>
          <w:sz w:val="20"/>
          <w:szCs w:val="20"/>
          <w:lang w:val="hy-AM"/>
        </w:rPr>
        <w:t xml:space="preserve"> աշխատանքային օրվա ընթացքում: </w:t>
      </w:r>
      <w:r w:rsidRPr="00F70B7C">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64A38705" w14:textId="77777777" w:rsidR="00F70B7C" w:rsidRPr="000B4CF4" w:rsidRDefault="00F70B7C" w:rsidP="00F70B7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F70B7C">
        <w:rPr>
          <w:rStyle w:val="Strong"/>
          <w:rFonts w:ascii="GHEA Grapalat" w:hAnsi="GHEA Grapalat"/>
          <w:b w:val="0"/>
          <w:bCs w:val="0"/>
          <w:sz w:val="20"/>
          <w:szCs w:val="20"/>
          <w:lang w:val="hy-AM"/>
        </w:rPr>
        <w:t xml:space="preserve">  Վճարումը  կատարվում է բենեֆիցիարի </w:t>
      </w:r>
      <w:r w:rsidRPr="00F70B7C">
        <w:rPr>
          <w:rStyle w:val="Strong"/>
          <w:rFonts w:ascii="GHEA Grapalat" w:hAnsi="GHEA Grapalat"/>
          <w:b w:val="0"/>
          <w:bCs w:val="0"/>
          <w:sz w:val="20"/>
          <w:szCs w:val="20"/>
          <w:u w:val="single"/>
          <w:lang w:val="hy-AM"/>
        </w:rPr>
        <w:tab/>
      </w:r>
      <w:r w:rsidRPr="00F70B7C">
        <w:rPr>
          <w:rStyle w:val="Strong"/>
          <w:rFonts w:ascii="GHEA Grapalat" w:hAnsi="GHEA Grapalat"/>
          <w:b w:val="0"/>
          <w:bCs w:val="0"/>
          <w:sz w:val="20"/>
          <w:szCs w:val="20"/>
          <w:u w:val="single"/>
          <w:lang w:val="hy-AM"/>
        </w:rPr>
        <w:tab/>
      </w:r>
      <w:r w:rsidRPr="00F70B7C">
        <w:rPr>
          <w:rStyle w:val="Strong"/>
          <w:rFonts w:ascii="GHEA Grapalat" w:hAnsi="GHEA Grapalat"/>
          <w:b w:val="0"/>
          <w:bCs w:val="0"/>
          <w:sz w:val="20"/>
          <w:szCs w:val="20"/>
          <w:u w:val="single"/>
          <w:lang w:val="hy-AM"/>
        </w:rPr>
        <w:tab/>
        <w:t xml:space="preserve"> </w:t>
      </w:r>
      <w:r w:rsidRPr="00F70B7C">
        <w:rPr>
          <w:rStyle w:val="Strong"/>
          <w:rFonts w:ascii="GHEA Grapalat" w:hAnsi="GHEA Grapalat"/>
          <w:b w:val="0"/>
          <w:bCs w:val="0"/>
          <w:sz w:val="20"/>
          <w:szCs w:val="20"/>
          <w:u w:val="single"/>
          <w:lang w:val="hy-AM"/>
        </w:rPr>
        <w:tab/>
      </w:r>
      <w:r w:rsidRPr="00F70B7C">
        <w:rPr>
          <w:rStyle w:val="Strong"/>
          <w:rFonts w:ascii="GHEA Grapalat" w:hAnsi="GHEA Grapalat"/>
          <w:b w:val="0"/>
          <w:bCs w:val="0"/>
          <w:sz w:val="20"/>
          <w:szCs w:val="20"/>
          <w:u w:val="single"/>
          <w:lang w:val="hy-AM"/>
        </w:rPr>
        <w:tab/>
      </w:r>
      <w:r w:rsidRPr="00F70B7C">
        <w:rPr>
          <w:rStyle w:val="Strong"/>
          <w:rFonts w:ascii="GHEA Grapalat" w:hAnsi="GHEA Grapalat"/>
          <w:b w:val="0"/>
          <w:bCs w:val="0"/>
          <w:sz w:val="20"/>
          <w:szCs w:val="20"/>
          <w:u w:val="single"/>
          <w:lang w:val="hy-AM"/>
        </w:rPr>
        <w:tab/>
      </w:r>
      <w:r w:rsidRPr="00F70B7C">
        <w:rPr>
          <w:rStyle w:val="Strong"/>
          <w:rFonts w:ascii="GHEA Grapalat" w:hAnsi="GHEA Grapalat"/>
          <w:b w:val="0"/>
          <w:bCs w:val="0"/>
          <w:sz w:val="20"/>
          <w:szCs w:val="20"/>
          <w:lang w:val="hy-AM"/>
        </w:rPr>
        <w:t xml:space="preserve"> հաշվեհամարին փոխանցման միջոցով:</w:t>
      </w:r>
    </w:p>
    <w:p w14:paraId="707FAD6B" w14:textId="77777777" w:rsidR="00F70B7C" w:rsidRPr="000B4CF4" w:rsidRDefault="00F70B7C" w:rsidP="00F70B7C">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0B4CF4">
        <w:rPr>
          <w:rFonts w:ascii="GHEA Grapalat" w:hAnsi="GHEA Grapalat" w:cs="Sylfaen"/>
          <w:vertAlign w:val="superscript"/>
          <w:lang w:val="hy-AM"/>
        </w:rPr>
        <w:t xml:space="preserve">                                                                                     հաշվեհամարը  </w:t>
      </w:r>
    </w:p>
    <w:p w14:paraId="6D2CE392" w14:textId="77777777" w:rsidR="00F70B7C" w:rsidRPr="000B4CF4" w:rsidRDefault="00F70B7C" w:rsidP="00F70B7C">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3. Սույն երաշխիքն անհետկանչելի է:</w:t>
      </w:r>
    </w:p>
    <w:p w14:paraId="6E23420F" w14:textId="77777777" w:rsidR="00F70B7C" w:rsidRPr="000B4CF4" w:rsidRDefault="00F70B7C" w:rsidP="00F70B7C">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9AA3A8D" w14:textId="25C01496" w:rsidR="001516D3" w:rsidRPr="00842CF6" w:rsidRDefault="00F70B7C" w:rsidP="001516D3">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0B4CF4">
        <w:rPr>
          <w:rFonts w:ascii="GHEA Grapalat" w:hAnsi="GHEA Grapalat"/>
          <w:color w:val="000000"/>
          <w:sz w:val="20"/>
          <w:szCs w:val="20"/>
          <w:lang w:val="hy-AM"/>
        </w:rPr>
        <w:t xml:space="preserve">5. </w:t>
      </w:r>
      <w:r w:rsidR="001516D3" w:rsidRPr="00842CF6">
        <w:rPr>
          <w:rFonts w:ascii="GHEA Grapalat" w:hAnsi="GHEA Grapalat"/>
          <w:color w:val="000000"/>
          <w:sz w:val="20"/>
          <w:szCs w:val="20"/>
          <w:lang w:val="hy-AM"/>
        </w:rPr>
        <w:t>Երաշխիքը գործում է</w:t>
      </w:r>
      <w:r w:rsidR="00C53834">
        <w:rPr>
          <w:rFonts w:ascii="GHEA Grapalat" w:hAnsi="GHEA Grapalat"/>
          <w:color w:val="000000"/>
          <w:sz w:val="20"/>
          <w:szCs w:val="20"/>
          <w:lang w:val="hy-AM"/>
        </w:rPr>
        <w:t xml:space="preserve"> թողարկման պահից և ուժի</w:t>
      </w:r>
      <w:r w:rsidR="0095281A">
        <w:rPr>
          <w:rFonts w:ascii="GHEA Grapalat" w:hAnsi="GHEA Grapalat"/>
          <w:color w:val="000000"/>
          <w:sz w:val="20"/>
          <w:szCs w:val="20"/>
          <w:lang w:val="hy-AM"/>
        </w:rPr>
        <w:t xml:space="preserve"> </w:t>
      </w:r>
      <w:r w:rsidR="00C53834">
        <w:rPr>
          <w:rFonts w:ascii="GHEA Grapalat" w:hAnsi="GHEA Grapalat"/>
          <w:color w:val="000000"/>
          <w:sz w:val="20"/>
          <w:szCs w:val="20"/>
          <w:lang w:val="hy-AM"/>
        </w:rPr>
        <w:t xml:space="preserve">մեջ է </w:t>
      </w:r>
      <w:r w:rsidR="001516D3" w:rsidRPr="00842CF6">
        <w:rPr>
          <w:rFonts w:ascii="GHEA Grapalat" w:hAnsi="GHEA Grapalat"/>
          <w:color w:val="000000"/>
          <w:sz w:val="20"/>
          <w:szCs w:val="20"/>
          <w:lang w:val="hy-AM"/>
        </w:rPr>
        <w:t xml:space="preserve"> բենեֆիցիարի և պրինցիպալի միջև N </w:t>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s="Sylfaen"/>
          <w:vertAlign w:val="superscript"/>
          <w:lang w:val="hy-AM"/>
        </w:rPr>
        <w:t xml:space="preserve">                               </w:t>
      </w:r>
    </w:p>
    <w:p w14:paraId="72950BDC" w14:textId="77777777" w:rsidR="001516D3" w:rsidRPr="00842CF6" w:rsidRDefault="001516D3" w:rsidP="001516D3">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842CF6">
        <w:rPr>
          <w:rFonts w:ascii="GHEA Grapalat" w:hAnsi="GHEA Grapalat" w:cs="Sylfaen"/>
          <w:vertAlign w:val="superscript"/>
          <w:lang w:val="hy-AM"/>
        </w:rPr>
        <w:t xml:space="preserve">                                                                                                                                             կնքվելիք պայմանագրի համարը </w:t>
      </w:r>
    </w:p>
    <w:p w14:paraId="5AF4F28D" w14:textId="77777777" w:rsidR="001516D3" w:rsidRPr="00842CF6" w:rsidRDefault="001516D3" w:rsidP="001516D3">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ծածկագրով կնքվելիք 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w:t>
      </w:r>
      <w:r w:rsidR="00807F72">
        <w:rPr>
          <w:rFonts w:ascii="GHEA Grapalat" w:hAnsi="GHEA Grapalat" w:cs="Sylfaen"/>
          <w:vertAlign w:val="superscript"/>
          <w:lang w:val="hy-AM"/>
        </w:rPr>
        <w:t xml:space="preserve"> պայմանագրով նախատեսված </w:t>
      </w:r>
      <w:r w:rsidRPr="00842CF6">
        <w:rPr>
          <w:rFonts w:ascii="GHEA Grapalat" w:hAnsi="GHEA Grapalat" w:cs="Sylfaen"/>
          <w:vertAlign w:val="superscript"/>
          <w:lang w:val="hy-AM"/>
        </w:rPr>
        <w:t>աշխատանքի կա</w:t>
      </w:r>
      <w:r w:rsidR="00807F72">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w:t>
      </w:r>
    </w:p>
    <w:p w14:paraId="48EA27EB" w14:textId="7B528D3F" w:rsidR="00C53834" w:rsidRPr="003750DF" w:rsidRDefault="001516D3" w:rsidP="00C53834">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Pr>
          <w:rFonts w:ascii="GHEA Grapalat" w:hAnsi="GHEA Grapalat"/>
          <w:color w:val="000000"/>
          <w:sz w:val="20"/>
          <w:szCs w:val="20"/>
          <w:lang w:val="hy-AM"/>
        </w:rPr>
        <w:t>՝</w:t>
      </w:r>
      <w:r w:rsidR="00C53834" w:rsidRPr="008242F8">
        <w:rPr>
          <w:rFonts w:ascii="GHEA Grapalat" w:hAnsi="GHEA Grapalat"/>
          <w:color w:val="000000"/>
          <w:sz w:val="20"/>
          <w:szCs w:val="20"/>
          <w:lang w:val="hy-AM"/>
        </w:rPr>
        <w:t xml:space="preserve">-----------------------------------      </w:t>
      </w:r>
      <w:r w:rsidR="00C53834">
        <w:rPr>
          <w:rFonts w:ascii="GHEA Grapalat" w:hAnsi="GHEA Grapalat"/>
          <w:color w:val="000000"/>
          <w:sz w:val="20"/>
          <w:szCs w:val="20"/>
          <w:lang w:val="hy-AM"/>
        </w:rPr>
        <w:t xml:space="preserve">      </w:t>
      </w:r>
      <w:r w:rsidR="00C53834" w:rsidRPr="008242F8">
        <w:rPr>
          <w:rFonts w:ascii="GHEA Grapalat" w:hAnsi="GHEA Grapalat"/>
          <w:color w:val="000000"/>
          <w:sz w:val="20"/>
          <w:szCs w:val="20"/>
          <w:lang w:val="hy-AM"/>
        </w:rPr>
        <w:t xml:space="preserve">   </w:t>
      </w:r>
    </w:p>
    <w:p w14:paraId="5A0A2D26" w14:textId="77777777" w:rsidR="00C53834" w:rsidRPr="003750DF" w:rsidRDefault="00C53834" w:rsidP="00C53834">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020A0057" w14:textId="69B46741" w:rsidR="001516D3" w:rsidRPr="00842CF6" w:rsidRDefault="001516D3" w:rsidP="001516D3">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54BBB969" w14:textId="77777777" w:rsidR="00F70B7C" w:rsidRPr="000B4CF4" w:rsidRDefault="00F70B7C" w:rsidP="00807F72">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0C4C6A4" w14:textId="77777777" w:rsidR="00F70B7C" w:rsidRPr="000B4CF4" w:rsidRDefault="00F70B7C" w:rsidP="00F70B7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 xml:space="preserve">1) N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lang w:val="hy-AM"/>
        </w:rPr>
        <w:t xml:space="preserve"> ծածկագրով կնքված պայմանագրի, ներառյալ նաև դրանում </w:t>
      </w:r>
    </w:p>
    <w:p w14:paraId="580555B9" w14:textId="77777777" w:rsidR="00F70B7C" w:rsidRPr="000B4CF4" w:rsidRDefault="00F70B7C" w:rsidP="00F70B7C">
      <w:pPr>
        <w:pStyle w:val="NormalWeb"/>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CC7693">
        <w:rPr>
          <w:rFonts w:ascii="GHEA Grapalat" w:hAnsi="GHEA Grapalat" w:cs="Sylfaen"/>
          <w:vertAlign w:val="superscript"/>
          <w:lang w:val="hy-AM"/>
        </w:rPr>
        <w:t xml:space="preserve">կնքվելիք պայմանագրի </w:t>
      </w:r>
      <w:r w:rsidRPr="000B4CF4">
        <w:rPr>
          <w:rFonts w:ascii="GHEA Grapalat" w:hAnsi="GHEA Grapalat" w:cs="Sylfaen"/>
          <w:vertAlign w:val="superscript"/>
          <w:lang w:val="hy-AM"/>
        </w:rPr>
        <w:t>համարը</w:t>
      </w:r>
    </w:p>
    <w:p w14:paraId="5FB6735F" w14:textId="77777777" w:rsidR="00F70B7C" w:rsidRPr="000B4CF4" w:rsidRDefault="00F70B7C" w:rsidP="00F70B7C">
      <w:pPr>
        <w:pStyle w:val="NormalWeb"/>
        <w:shd w:val="clear" w:color="auto" w:fill="FFFFFF"/>
        <w:spacing w:before="0" w:beforeAutospacing="0" w:after="0" w:afterAutospacing="0"/>
        <w:rPr>
          <w:rFonts w:ascii="GHEA Grapalat" w:hAnsi="GHEA Grapalat"/>
          <w:color w:val="000000"/>
          <w:sz w:val="20"/>
          <w:szCs w:val="20"/>
          <w:lang w:val="hy-AM"/>
        </w:rPr>
      </w:pPr>
      <w:r w:rsidRPr="000B4CF4">
        <w:rPr>
          <w:rFonts w:ascii="GHEA Grapalat" w:hAnsi="GHEA Grapalat"/>
          <w:color w:val="000000"/>
          <w:sz w:val="20"/>
          <w:szCs w:val="20"/>
          <w:lang w:val="hy-AM"/>
        </w:rPr>
        <w:t>կատարված փոփոխությունների, լրացուցիչ համաձայնագրերի պատճենները.</w:t>
      </w:r>
    </w:p>
    <w:p w14:paraId="7574E331" w14:textId="77777777" w:rsidR="00F70B7C" w:rsidRPr="00F70B7C" w:rsidRDefault="00F70B7C" w:rsidP="00F70B7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2) բենեֆիցիարի կողմից պայմանագիրը միակողմանի լուծելու մասին </w:t>
      </w:r>
      <w:hyperlink r:id="rId12" w:history="1">
        <w:r w:rsidRPr="000B4CF4">
          <w:rPr>
            <w:rStyle w:val="Hyperlink"/>
            <w:rFonts w:ascii="GHEA Grapalat" w:hAnsi="GHEA Grapalat"/>
            <w:sz w:val="20"/>
            <w:szCs w:val="20"/>
            <w:lang w:val="hy-AM"/>
          </w:rPr>
          <w:t>www.procurement.am</w:t>
        </w:r>
      </w:hyperlink>
      <w:r w:rsidRPr="000B4CF4">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0B4CF4">
        <w:rPr>
          <w:rFonts w:ascii="GHEA Grapalat" w:hAnsi="GHEA Grapalat"/>
          <w:color w:val="000000"/>
          <w:sz w:val="20"/>
          <w:szCs w:val="20"/>
          <w:lang w:val="hy-AM"/>
        </w:rPr>
        <w:t xml:space="preserve">ով գործող </w:t>
      </w:r>
      <w:r w:rsidRPr="00F70B7C">
        <w:rPr>
          <w:rFonts w:ascii="GHEA Grapalat" w:hAnsi="GHEA Grapalat"/>
          <w:color w:val="000000"/>
          <w:sz w:val="20"/>
          <w:szCs w:val="20"/>
          <w:lang w:val="hy-AM"/>
        </w:rPr>
        <w:t>տեղեկագրում հրապարակած ծանուցումը.</w:t>
      </w:r>
    </w:p>
    <w:p w14:paraId="203CCD48" w14:textId="77777777" w:rsidR="00F70B7C" w:rsidRPr="00F70B7C" w:rsidRDefault="00F70B7C" w:rsidP="00F70B7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t xml:space="preserve">3) պայմանագրի շրջանակում </w:t>
      </w:r>
      <w:r w:rsidRPr="00F70B7C">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79C0E02" w14:textId="77777777" w:rsidR="00F70B7C" w:rsidRPr="000B4CF4" w:rsidRDefault="00F70B7C" w:rsidP="00F70B7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lastRenderedPageBreak/>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F70B7C">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w:t>
      </w:r>
      <w:r w:rsidRPr="000B4CF4">
        <w:rPr>
          <w:rFonts w:ascii="GHEA Grapalat" w:hAnsi="GHEA Grapalat"/>
          <w:color w:val="000000"/>
          <w:sz w:val="20"/>
          <w:szCs w:val="20"/>
          <w:lang w:val="hy-AM"/>
        </w:rPr>
        <w:t xml:space="preserve"> և կից փաստաթղթերը՝ սույն երաշխիքի պայմաններին դրանց համապատասխանությունը պարզելու համար:</w:t>
      </w:r>
    </w:p>
    <w:p w14:paraId="18D24E2D" w14:textId="77777777" w:rsidR="00F70B7C" w:rsidRPr="000B4CF4" w:rsidRDefault="00F70B7C" w:rsidP="00F70B7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8. Երաշխիք տվող անձը մերժում է բենեֆիցիարի պահանջը, եթե`</w:t>
      </w:r>
    </w:p>
    <w:p w14:paraId="570DD9F4" w14:textId="77777777" w:rsidR="00F70B7C" w:rsidRPr="000B4CF4" w:rsidRDefault="00F70B7C" w:rsidP="00F70B7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96F5C07" w14:textId="77777777" w:rsidR="00F70B7C" w:rsidRPr="000B4CF4" w:rsidRDefault="00F70B7C" w:rsidP="00F70B7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2) պահանջը ներկայացվել է երաշխիքով սահմանված ժամկետի ավարտից հետո:</w:t>
      </w:r>
    </w:p>
    <w:p w14:paraId="502A5215" w14:textId="77777777" w:rsidR="00F70B7C" w:rsidRPr="000B4CF4" w:rsidRDefault="00F70B7C" w:rsidP="00F70B7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29BCBCB" w14:textId="77777777" w:rsidR="00151E1B" w:rsidRDefault="00F70B7C" w:rsidP="00F70B7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8F226B4" w14:textId="4782A7D1" w:rsidR="00F70B7C" w:rsidRPr="000B4CF4" w:rsidRDefault="00F70B7C" w:rsidP="00265A5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2CC3B83C" w14:textId="77777777" w:rsidR="00F70B7C" w:rsidRPr="000B4CF4" w:rsidRDefault="00F70B7C" w:rsidP="00F70B7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B7F9E66" w14:textId="77777777" w:rsidR="00F70B7C" w:rsidRPr="000B4CF4" w:rsidRDefault="00F70B7C" w:rsidP="00F70B7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B4CF4">
        <w:rPr>
          <w:rFonts w:ascii="GHEA Grapalat" w:hAnsi="GHEA Grapalat"/>
          <w:color w:val="000000"/>
          <w:sz w:val="20"/>
          <w:szCs w:val="20"/>
          <w:lang w:val="hy-AM"/>
        </w:rPr>
        <w:t xml:space="preserve">Գործադիր մարմնի ղեկավար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19ECAFA2" w14:textId="77777777" w:rsidR="00F70B7C" w:rsidRPr="000B4CF4" w:rsidRDefault="00F70B7C" w:rsidP="00F70B7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281AA801" w14:textId="77777777" w:rsidR="00F70B7C" w:rsidRPr="009C370D" w:rsidRDefault="00F70B7C" w:rsidP="00F70B7C">
      <w:pPr>
        <w:pStyle w:val="NormalWeb"/>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9C370D">
        <w:rPr>
          <w:rFonts w:ascii="GHEA Grapalat" w:hAnsi="GHEA Grapalat" w:cs="Sylfaen"/>
          <w:vertAlign w:val="superscript"/>
          <w:lang w:val="hy-AM"/>
        </w:rPr>
        <w:t>ամիսը, ամսաթիվը, տարեթիվը</w:t>
      </w:r>
    </w:p>
    <w:p w14:paraId="2451A46C" w14:textId="77777777" w:rsidR="00AB2DA5" w:rsidRDefault="00AB2DA5" w:rsidP="00AB2DA5">
      <w:pPr>
        <w:pStyle w:val="FootnoteText"/>
        <w:jc w:val="both"/>
        <w:rPr>
          <w:rFonts w:ascii="GHEA Grapalat" w:hAnsi="GHEA Grapalat"/>
          <w:i/>
          <w:sz w:val="16"/>
          <w:szCs w:val="16"/>
          <w:lang w:val="hy-AM"/>
        </w:rPr>
      </w:pPr>
    </w:p>
    <w:p w14:paraId="65150DA4" w14:textId="77777777" w:rsidR="00AB2DA5" w:rsidRDefault="00AB2DA5" w:rsidP="00AB2DA5">
      <w:pPr>
        <w:pStyle w:val="FootnoteText"/>
        <w:jc w:val="both"/>
        <w:rPr>
          <w:rFonts w:ascii="GHEA Grapalat" w:hAnsi="GHEA Grapalat"/>
          <w:i/>
          <w:sz w:val="16"/>
          <w:szCs w:val="16"/>
          <w:lang w:val="hy-AM"/>
        </w:rPr>
      </w:pPr>
    </w:p>
    <w:p w14:paraId="224B59CD" w14:textId="77777777" w:rsidR="00AB2DA5" w:rsidRDefault="00AB2DA5" w:rsidP="00AB2DA5">
      <w:pPr>
        <w:pStyle w:val="FootnoteText"/>
        <w:jc w:val="both"/>
        <w:rPr>
          <w:rFonts w:ascii="GHEA Grapalat" w:hAnsi="GHEA Grapalat"/>
          <w:i/>
          <w:sz w:val="16"/>
          <w:szCs w:val="16"/>
          <w:lang w:val="hy-AM"/>
        </w:rPr>
      </w:pPr>
    </w:p>
    <w:p w14:paraId="64FB4ACE" w14:textId="77777777" w:rsidR="00AB2DA5" w:rsidRDefault="00AB2DA5" w:rsidP="00AB2DA5">
      <w:pPr>
        <w:pStyle w:val="FootnoteText"/>
        <w:jc w:val="both"/>
        <w:rPr>
          <w:rFonts w:ascii="GHEA Grapalat" w:hAnsi="GHEA Grapalat"/>
          <w:i/>
          <w:sz w:val="16"/>
          <w:szCs w:val="16"/>
          <w:lang w:val="hy-AM"/>
        </w:rPr>
      </w:pPr>
    </w:p>
    <w:p w14:paraId="7D8ECA72" w14:textId="3FC0DD6C" w:rsidR="00AB2DA5" w:rsidRPr="00F6523E" w:rsidRDefault="00AB2DA5" w:rsidP="00AB2DA5">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21ABF326" w14:textId="77777777" w:rsidR="007862B1" w:rsidRPr="00015CC3" w:rsidRDefault="00F70B7C" w:rsidP="00F70B7C">
      <w:pPr>
        <w:pStyle w:val="BodyTextIndent3"/>
        <w:spacing w:line="240" w:lineRule="auto"/>
        <w:jc w:val="right"/>
        <w:rPr>
          <w:rFonts w:ascii="GHEA Grapalat" w:hAnsi="GHEA Grapalat" w:cs="Arial"/>
          <w:b/>
          <w:lang w:val="hy-AM"/>
        </w:rPr>
      </w:pPr>
      <w:r>
        <w:rPr>
          <w:rFonts w:ascii="GHEA Grapalat" w:hAnsi="GHEA Grapalat"/>
          <w:b/>
          <w:lang w:val="hy-AM"/>
        </w:rPr>
        <w:br w:type="page"/>
      </w:r>
      <w:r w:rsidR="007862B1" w:rsidRPr="00E6597C">
        <w:rPr>
          <w:rFonts w:ascii="GHEA Grapalat" w:hAnsi="GHEA Grapalat" w:cs="Sylfaen"/>
          <w:b/>
          <w:lang w:val="hy-AM"/>
        </w:rPr>
        <w:lastRenderedPageBreak/>
        <w:t>Հավելված</w:t>
      </w:r>
      <w:r w:rsidR="007862B1" w:rsidRPr="00E6597C">
        <w:rPr>
          <w:rFonts w:ascii="GHEA Grapalat" w:hAnsi="GHEA Grapalat" w:cs="Arial"/>
          <w:b/>
          <w:lang w:val="hy-AM"/>
        </w:rPr>
        <w:t xml:space="preserve"> </w:t>
      </w:r>
      <w:r w:rsidR="007862B1" w:rsidRPr="004605D7">
        <w:rPr>
          <w:rFonts w:ascii="GHEA Grapalat" w:hAnsi="GHEA Grapalat" w:cs="Arial"/>
          <w:b/>
          <w:lang w:val="hy-AM"/>
        </w:rPr>
        <w:t>4.</w:t>
      </w:r>
      <w:r w:rsidR="00003DF9" w:rsidRPr="00015CC3">
        <w:rPr>
          <w:rFonts w:ascii="GHEA Grapalat" w:hAnsi="GHEA Grapalat" w:cs="Arial"/>
          <w:b/>
          <w:lang w:val="hy-AM"/>
        </w:rPr>
        <w:t>2</w:t>
      </w:r>
    </w:p>
    <w:p w14:paraId="5C9BC8E7" w14:textId="7270416D" w:rsidR="007862B1" w:rsidRPr="00E6597C" w:rsidRDefault="00CB18E6" w:rsidP="007862B1">
      <w:pPr>
        <w:pStyle w:val="BodyTextIndent3"/>
        <w:spacing w:line="240" w:lineRule="auto"/>
        <w:jc w:val="right"/>
        <w:rPr>
          <w:rFonts w:ascii="GHEA Grapalat" w:hAnsi="GHEA Grapalat" w:cs="Arial"/>
          <w:b/>
          <w:lang w:val="hy-AM"/>
        </w:rPr>
      </w:pPr>
      <w:r w:rsidRPr="00EA2FBF">
        <w:rPr>
          <w:rFonts w:ascii="GHEA Grapalat" w:hAnsi="GHEA Grapalat" w:cs="Sylfaen"/>
          <w:b/>
          <w:lang w:val="es-ES"/>
        </w:rPr>
        <w:t>«</w:t>
      </w:r>
      <w:r w:rsidR="00255054">
        <w:rPr>
          <w:rFonts w:ascii="GHEA Grapalat" w:hAnsi="GHEA Grapalat" w:cs="Sylfaen"/>
          <w:b/>
          <w:lang w:val="es-ES"/>
        </w:rPr>
        <w:t>ՀԱՖՆ-ԲՄԱՇՁԲ-24/94</w:t>
      </w:r>
      <w:r w:rsidRPr="00EA2FBF">
        <w:rPr>
          <w:rFonts w:ascii="GHEA Grapalat" w:hAnsi="GHEA Grapalat" w:cs="Sylfaen"/>
          <w:b/>
          <w:lang w:val="es-ES"/>
        </w:rPr>
        <w:t>»</w:t>
      </w:r>
      <w:r w:rsidR="007862B1" w:rsidRPr="00E6597C">
        <w:rPr>
          <w:rFonts w:ascii="GHEA Grapalat" w:hAnsi="GHEA Grapalat" w:cs="Sylfaen"/>
          <w:b/>
          <w:lang w:val="es-ES"/>
        </w:rPr>
        <w:t>*</w:t>
      </w:r>
      <w:r w:rsidR="007862B1" w:rsidRPr="00E6597C">
        <w:rPr>
          <w:rFonts w:ascii="GHEA Grapalat" w:hAnsi="GHEA Grapalat"/>
          <w:b/>
          <w:lang w:val="hy-AM"/>
        </w:rPr>
        <w:t xml:space="preserve">  </w:t>
      </w:r>
      <w:r w:rsidR="007862B1" w:rsidRPr="00E6597C">
        <w:rPr>
          <w:rFonts w:ascii="GHEA Grapalat" w:hAnsi="GHEA Grapalat" w:cs="Sylfaen"/>
          <w:b/>
          <w:lang w:val="hy-AM"/>
        </w:rPr>
        <w:t>ծածկագրով</w:t>
      </w:r>
    </w:p>
    <w:p w14:paraId="5F77266D" w14:textId="77777777" w:rsidR="007862B1" w:rsidRPr="00E6597C" w:rsidRDefault="007862B1" w:rsidP="007862B1">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7909FBA3" w14:textId="77777777" w:rsidR="007862B1" w:rsidRPr="00E6597C" w:rsidRDefault="007862B1" w:rsidP="007862B1">
      <w:pPr>
        <w:pStyle w:val="BodyTextIndent3"/>
        <w:spacing w:line="240" w:lineRule="auto"/>
        <w:jc w:val="right"/>
        <w:rPr>
          <w:rFonts w:ascii="GHEA Grapalat" w:hAnsi="GHEA Grapalat" w:cs="Sylfaen"/>
          <w:b/>
          <w:lang w:val="hy-AM"/>
        </w:rPr>
      </w:pPr>
    </w:p>
    <w:p w14:paraId="0F078677" w14:textId="77777777"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2EBE4C96" w14:textId="77777777"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558CE9A9" w14:textId="77777777"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19ECEA10" w14:textId="70F34A4D"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30DC3058" w14:textId="77777777" w:rsidR="007862B1" w:rsidRPr="00E6597C" w:rsidRDefault="007862B1" w:rsidP="007862B1">
      <w:pPr>
        <w:rPr>
          <w:rFonts w:ascii="GHEA Grapalat" w:hAnsi="GHEA Grapalat" w:cs="GHEA Grapalat"/>
          <w:sz w:val="20"/>
          <w:szCs w:val="20"/>
          <w:lang w:val="hy-AM"/>
        </w:rPr>
      </w:pPr>
    </w:p>
    <w:p w14:paraId="0A377338" w14:textId="77777777"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0C4BD741" w14:textId="77777777"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E6597C" w:rsidRDefault="007862B1" w:rsidP="007862B1">
      <w:pPr>
        <w:ind w:firstLine="708"/>
        <w:jc w:val="both"/>
        <w:rPr>
          <w:rFonts w:ascii="GHEA Grapalat" w:hAnsi="GHEA Grapalat" w:cs="GHEA Grapalat"/>
          <w:sz w:val="20"/>
          <w:szCs w:val="20"/>
          <w:lang w:val="hy-AM"/>
        </w:rPr>
      </w:pPr>
    </w:p>
    <w:p w14:paraId="57CDC2CC" w14:textId="77777777"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14:paraId="10309B28" w14:textId="08551704" w:rsidR="007862B1" w:rsidRPr="00CB18E6" w:rsidRDefault="007862B1" w:rsidP="007862B1">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r w:rsidR="00CB18E6">
        <w:rPr>
          <w:rFonts w:ascii="GHEA Grapalat" w:hAnsi="GHEA Grapalat" w:cs="GHEA Grapalat"/>
          <w:sz w:val="20"/>
          <w:szCs w:val="20"/>
          <w:lang w:val="pt-BR"/>
        </w:rPr>
        <w:t>&lt;&lt;Հայաստանի ազգային ֆիլհարմոնիկ նվագախումբ&gt;&gt; ՊՈԱԿ-ի</w:t>
      </w:r>
      <w:r w:rsidRPr="00E6597C">
        <w:rPr>
          <w:rFonts w:ascii="GHEA Grapalat" w:hAnsi="GHEA Grapalat" w:cs="GHEA Grapalat"/>
          <w:sz w:val="20"/>
          <w:szCs w:val="20"/>
          <w:lang w:val="pt-BR"/>
        </w:rPr>
        <w:t>*  (այսուհետ` Պատվիրատու) կողմից</w:t>
      </w:r>
      <w:r w:rsidR="00CB18E6">
        <w:rPr>
          <w:rFonts w:ascii="GHEA Grapalat" w:hAnsi="GHEA Grapalat" w:cs="GHEA Grapalat"/>
          <w:sz w:val="20"/>
          <w:szCs w:val="20"/>
          <w:lang w:val="pt-BR"/>
        </w:rPr>
        <w:t xml:space="preserve"> </w:t>
      </w:r>
      <w:r w:rsidRPr="00CB18E6">
        <w:rPr>
          <w:rFonts w:ascii="GHEA Grapalat" w:hAnsi="GHEA Grapalat" w:cs="GHEA Grapalat"/>
          <w:sz w:val="20"/>
          <w:szCs w:val="20"/>
          <w:lang w:val="pt-BR"/>
        </w:rPr>
        <w:t xml:space="preserve">կազմակերպված` </w:t>
      </w:r>
      <w:r w:rsidR="00CB18E6" w:rsidRPr="00CB18E6">
        <w:rPr>
          <w:rFonts w:ascii="GHEA Grapalat" w:hAnsi="GHEA Grapalat" w:cs="Sylfaen"/>
          <w:b/>
          <w:sz w:val="20"/>
          <w:szCs w:val="20"/>
          <w:lang w:val="es-ES"/>
        </w:rPr>
        <w:t>«</w:t>
      </w:r>
      <w:r w:rsidR="00255054">
        <w:rPr>
          <w:rFonts w:ascii="GHEA Grapalat" w:hAnsi="GHEA Grapalat" w:cs="Sylfaen"/>
          <w:b/>
          <w:sz w:val="20"/>
          <w:szCs w:val="20"/>
          <w:lang w:val="es-ES"/>
        </w:rPr>
        <w:t>ՀԱՖՆ-ԲՄԱՇՁԲ-24/94</w:t>
      </w:r>
      <w:r w:rsidR="00CB18E6" w:rsidRPr="00CB18E6">
        <w:rPr>
          <w:rFonts w:ascii="GHEA Grapalat" w:hAnsi="GHEA Grapalat" w:cs="Sylfaen"/>
          <w:b/>
          <w:sz w:val="20"/>
          <w:szCs w:val="20"/>
          <w:lang w:val="es-ES"/>
        </w:rPr>
        <w:t>»</w:t>
      </w:r>
      <w:r w:rsidRPr="00CB18E6">
        <w:rPr>
          <w:rFonts w:ascii="GHEA Grapalat" w:hAnsi="GHEA Grapalat" w:cs="GHEA Grapalat"/>
          <w:sz w:val="20"/>
          <w:szCs w:val="20"/>
          <w:lang w:val="pt-BR"/>
        </w:rPr>
        <w:t>* ծածկագրով գնման ընթացակարգին:</w:t>
      </w:r>
    </w:p>
    <w:p w14:paraId="761E6CE9" w14:textId="77777777"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14:paraId="5FB0E76C"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14:paraId="13D5380E" w14:textId="77777777"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Վճարող</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բանկը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վճարման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պահանջագիրը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ստանալուց</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հետո՝</w:t>
      </w:r>
      <w:r w:rsidR="007862B1" w:rsidRPr="00E6597C">
        <w:rPr>
          <w:rFonts w:ascii="GHEA Grapalat" w:hAnsi="GHEA Grapalat" w:cs="GHEA Grapalat"/>
          <w:sz w:val="20"/>
          <w:szCs w:val="20"/>
          <w:lang w:val="pt-BR"/>
        </w:rPr>
        <w:t xml:space="preserve"> 2 (</w:t>
      </w:r>
      <w:r w:rsidR="007862B1" w:rsidRPr="00E6597C">
        <w:rPr>
          <w:rFonts w:ascii="GHEA Grapalat" w:hAnsi="GHEA Grapalat" w:cs="GHEA Grapalat"/>
          <w:sz w:val="20"/>
          <w:szCs w:val="20"/>
        </w:rPr>
        <w:t>երկու</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աշխատանքային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օրվա</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ընթացքում</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պետք</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տեղեկացնի</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Պատվիրատուին՝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գրավոր</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ձևով</w:t>
      </w:r>
      <w:r w:rsidR="007862B1" w:rsidRPr="00E6597C">
        <w:rPr>
          <w:rFonts w:ascii="GHEA Grapalat" w:hAnsi="GHEA Grapalat" w:cs="GHEA Grapalat"/>
          <w:sz w:val="20"/>
          <w:szCs w:val="20"/>
          <w:lang w:val="pt-BR"/>
        </w:rPr>
        <w:t>:</w:t>
      </w:r>
    </w:p>
    <w:p w14:paraId="4870C539" w14:textId="77777777"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E6597C" w:rsidRDefault="007862B1" w:rsidP="007862B1">
      <w:pPr>
        <w:jc w:val="both"/>
        <w:rPr>
          <w:rFonts w:ascii="GHEA Grapalat" w:hAnsi="GHEA Grapalat" w:cs="GHEA Grapalat"/>
          <w:sz w:val="20"/>
          <w:szCs w:val="20"/>
          <w:lang w:val="hy-AM"/>
        </w:rPr>
      </w:pPr>
    </w:p>
    <w:p w14:paraId="39A70575" w14:textId="77777777" w:rsidR="007862B1" w:rsidRPr="00E6597C" w:rsidRDefault="007862B1" w:rsidP="007862B1">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14:paraId="57892E06"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lastRenderedPageBreak/>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00595213" w:rsidRPr="00E6597C">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E6597C">
        <w:rPr>
          <w:rFonts w:ascii="GHEA Grapalat" w:hAnsi="GHEA Grapalat" w:cs="GHEA Grapalat"/>
          <w:sz w:val="20"/>
          <w:szCs w:val="20"/>
        </w:rPr>
        <w:t xml:space="preserve">։ </w:t>
      </w:r>
    </w:p>
    <w:p w14:paraId="44B771D3"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E6597C" w:rsidRDefault="007862B1" w:rsidP="007862B1">
      <w:pPr>
        <w:ind w:firstLine="567"/>
        <w:jc w:val="both"/>
        <w:rPr>
          <w:rFonts w:ascii="GHEA Grapalat" w:hAnsi="GHEA Grapalat" w:cs="GHEA Grapalat"/>
          <w:sz w:val="20"/>
          <w:szCs w:val="20"/>
          <w:lang w:val="hy-AM"/>
        </w:rPr>
      </w:pPr>
    </w:p>
    <w:p w14:paraId="5BE740DF" w14:textId="77777777"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51B09615" w14:textId="77777777"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E7A931E"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3F6AF0E4"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4A8329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43A8D96A"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3FA9913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67341543"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54208CF8" w14:textId="77777777" w:rsidR="006E35C3" w:rsidRPr="00E6597C" w:rsidRDefault="006E35C3" w:rsidP="007862B1">
      <w:pPr>
        <w:jc w:val="both"/>
        <w:rPr>
          <w:rFonts w:ascii="GHEA Grapalat" w:hAnsi="GHEA Grapalat"/>
          <w:sz w:val="18"/>
          <w:szCs w:val="18"/>
          <w:u w:val="single"/>
          <w:vertAlign w:val="superscript"/>
          <w:lang w:val="hy-AM"/>
        </w:rPr>
      </w:pPr>
    </w:p>
    <w:p w14:paraId="7FCCF9EE"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14:paraId="759D189E" w14:textId="77777777" w:rsidR="00334B2F" w:rsidRPr="00E6597C" w:rsidRDefault="00334B2F" w:rsidP="00334B2F">
      <w:pPr>
        <w:jc w:val="both"/>
        <w:rPr>
          <w:rFonts w:ascii="GHEA Grapalat" w:hAnsi="GHEA Grapalat"/>
          <w:sz w:val="20"/>
          <w:szCs w:val="20"/>
          <w:lang w:val="hy-AM"/>
        </w:rPr>
      </w:pPr>
    </w:p>
    <w:p w14:paraId="26C65AAA"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2290E993" w14:textId="77777777" w:rsidR="006E35C3" w:rsidRPr="00E6597C" w:rsidRDefault="006E35C3" w:rsidP="007862B1">
      <w:pPr>
        <w:jc w:val="both"/>
        <w:rPr>
          <w:rFonts w:ascii="GHEA Grapalat" w:hAnsi="GHEA Grapalat"/>
          <w:sz w:val="18"/>
          <w:szCs w:val="18"/>
          <w:vertAlign w:val="superscript"/>
          <w:lang w:val="hy-AM"/>
        </w:rPr>
      </w:pPr>
    </w:p>
    <w:p w14:paraId="2C5D80A0" w14:textId="77777777" w:rsidR="007862B1" w:rsidRPr="00E6597C" w:rsidRDefault="007862B1" w:rsidP="007862B1">
      <w:pPr>
        <w:jc w:val="both"/>
        <w:rPr>
          <w:rFonts w:ascii="GHEA Grapalat" w:hAnsi="GHEA Grapalat" w:cs="GHEA Grapalat"/>
          <w:i/>
          <w:sz w:val="18"/>
          <w:szCs w:val="18"/>
          <w:lang w:val="hy-AM"/>
        </w:rPr>
      </w:pPr>
    </w:p>
    <w:p w14:paraId="1A1C33E6" w14:textId="77777777" w:rsidR="006E35C3" w:rsidRPr="00E6597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14:paraId="46FFB3C1" w14:textId="77777777" w:rsidR="00595213" w:rsidRPr="00E6597C" w:rsidRDefault="007862B1" w:rsidP="00091EBC">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6597C"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F52C0A4" w14:textId="77777777" w:rsidR="00595213" w:rsidRPr="00E6597C" w:rsidRDefault="00595213" w:rsidP="00CB0ADE">
            <w:pPr>
              <w:jc w:val="center"/>
              <w:rPr>
                <w:rFonts w:ascii="GHEA Grapalat" w:hAnsi="GHEA Grapalat" w:cs="Arial"/>
                <w:bCs/>
                <w:i/>
                <w:sz w:val="20"/>
                <w:szCs w:val="20"/>
              </w:rPr>
            </w:pPr>
          </w:p>
        </w:tc>
      </w:tr>
      <w:tr w:rsidR="00595213" w:rsidRPr="00E6597C"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595213" w:rsidRPr="00E6597C"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595213" w:rsidRPr="00E6597C"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595213" w:rsidRPr="00E6597C"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595213" w:rsidRPr="00E6597C"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595213" w:rsidRPr="00E6597C"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CB18E6" w:rsidRPr="00E6597C" w14:paraId="7C47BB4C" w14:textId="77777777" w:rsidTr="00E403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7B2958FC" w14:textId="7332CB10" w:rsidR="00CB18E6" w:rsidRPr="00E6597C" w:rsidRDefault="00CB18E6" w:rsidP="00CB18E6">
            <w:pPr>
              <w:rPr>
                <w:rFonts w:ascii="GHEA Grapalat" w:hAnsi="GHEA Grapalat" w:cs="Arial"/>
                <w:sz w:val="20"/>
                <w:szCs w:val="20"/>
              </w:rPr>
            </w:pPr>
            <w:r>
              <w:rPr>
                <w:rFonts w:ascii="GHEA Grapalat" w:hAnsi="GHEA Grapalat" w:cs="Sylfaen"/>
                <w:sz w:val="20"/>
                <w:szCs w:val="20"/>
              </w:rPr>
              <w:t>9. Շահառուի  անվանումը, կամ անուն ազգանուն`   &lt;&lt;ՀԱՅԱՍՏԱՆԻ  ԱԶԳԱՅԻՆ ՖԻԼՀԱՐՄՈՆԻԿ  ՆՎԱԳԱԽՈՒՄԲ&gt;&gt; ՊՈԱԿ</w:t>
            </w:r>
          </w:p>
        </w:tc>
      </w:tr>
      <w:tr w:rsidR="00CB18E6" w:rsidRPr="00E6597C" w14:paraId="1E601B3A" w14:textId="77777777" w:rsidTr="00E403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66E94745" w14:textId="1DA15D9F" w:rsidR="00CB18E6" w:rsidRPr="00E6597C" w:rsidRDefault="00CB18E6" w:rsidP="00CB18E6">
            <w:pPr>
              <w:rPr>
                <w:rFonts w:ascii="GHEA Grapalat" w:hAnsi="GHEA Grapalat" w:cs="Sylfaen"/>
                <w:sz w:val="20"/>
                <w:szCs w:val="20"/>
                <w:lang w:val="ru-RU"/>
              </w:rPr>
            </w:pPr>
            <w:r>
              <w:rPr>
                <w:rFonts w:ascii="GHEA Grapalat" w:hAnsi="GHEA Grapalat" w:cs="Sylfaen"/>
                <w:sz w:val="20"/>
                <w:szCs w:val="20"/>
                <w:lang w:val="ru-RU"/>
              </w:rPr>
              <w:t xml:space="preserve">10. </w:t>
            </w:r>
            <w:r>
              <w:rPr>
                <w:rFonts w:ascii="GHEA Grapalat" w:hAnsi="GHEA Grapalat" w:cs="Sylfaen"/>
                <w:sz w:val="20"/>
                <w:szCs w:val="20"/>
              </w:rPr>
              <w:t xml:space="preserve"> Շահառուի</w:t>
            </w:r>
            <w:r>
              <w:rPr>
                <w:rFonts w:ascii="GHEA Grapalat" w:hAnsi="GHEA Grapalat" w:cs="Arial"/>
                <w:sz w:val="20"/>
                <w:szCs w:val="20"/>
              </w:rPr>
              <w:t xml:space="preserve"> </w:t>
            </w:r>
            <w:r>
              <w:rPr>
                <w:rFonts w:ascii="GHEA Grapalat" w:hAnsi="GHEA Grapalat" w:cs="Sylfaen"/>
                <w:sz w:val="20"/>
                <w:szCs w:val="20"/>
              </w:rPr>
              <w:t xml:space="preserve"> ՀԾՀ</w:t>
            </w:r>
            <w:r>
              <w:rPr>
                <w:rFonts w:ascii="GHEA Grapalat" w:hAnsi="GHEA Grapalat" w:cs="Sylfaen"/>
                <w:sz w:val="20"/>
                <w:szCs w:val="20"/>
                <w:lang w:val="ru-RU"/>
              </w:rPr>
              <w:t xml:space="preserve"> (</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CB18E6" w:rsidRPr="00E6597C" w14:paraId="153C8455" w14:textId="77777777" w:rsidTr="00E4030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68014EE5" w14:textId="306BD009" w:rsidR="00CB18E6" w:rsidRPr="00E6597C" w:rsidRDefault="00CB18E6" w:rsidP="00CB18E6">
            <w:pPr>
              <w:rPr>
                <w:rFonts w:ascii="GHEA Grapalat" w:hAnsi="GHEA Grapalat" w:cs="Arial"/>
                <w:sz w:val="20"/>
                <w:szCs w:val="20"/>
              </w:rPr>
            </w:pPr>
            <w:r>
              <w:rPr>
                <w:rFonts w:ascii="GHEA Grapalat" w:hAnsi="GHEA Grapalat" w:cs="Sylfaen"/>
                <w:sz w:val="20"/>
                <w:szCs w:val="20"/>
                <w:lang w:val="hy-AM"/>
              </w:rPr>
              <w:t>11</w:t>
            </w:r>
            <w:r>
              <w:rPr>
                <w:rFonts w:ascii="GHEA Grapalat" w:hAnsi="GHEA Grapalat" w:cs="Sylfaen"/>
                <w:sz w:val="20"/>
                <w:szCs w:val="20"/>
              </w:rPr>
              <w:t>. Շահառուի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 xml:space="preserve">`   </w:t>
            </w:r>
            <w:r>
              <w:rPr>
                <w:rFonts w:ascii="GHEA Grapalat" w:hAnsi="GHEA Grapalat" w:cs="Sylfaen"/>
                <w:sz w:val="20"/>
                <w:szCs w:val="20"/>
              </w:rPr>
              <w:t>02508792</w:t>
            </w:r>
          </w:p>
        </w:tc>
      </w:tr>
      <w:tr w:rsidR="00CB18E6" w:rsidRPr="00E6597C" w14:paraId="0EAAF759" w14:textId="77777777" w:rsidTr="00E403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4DAD5BE3" w14:textId="53FCC924" w:rsidR="00CB18E6" w:rsidRPr="00E6597C" w:rsidRDefault="00CB18E6" w:rsidP="00CB18E6">
            <w:pPr>
              <w:rPr>
                <w:rFonts w:ascii="GHEA Grapalat" w:hAnsi="GHEA Grapalat" w:cs="Arial"/>
                <w:sz w:val="20"/>
                <w:szCs w:val="20"/>
              </w:rPr>
            </w:pPr>
            <w:r>
              <w:rPr>
                <w:rFonts w:ascii="GHEA Grapalat" w:hAnsi="GHEA Grapalat" w:cs="Sylfaen"/>
                <w:sz w:val="20"/>
                <w:szCs w:val="20"/>
                <w:lang w:val="hy-AM"/>
              </w:rPr>
              <w:t>12.Շահառուին  սպասարկող Ֆինանսական կազմակերպություն (բանկ)`   Թիվ 1 Գանձապետական բաժանմունք</w:t>
            </w:r>
          </w:p>
        </w:tc>
      </w:tr>
      <w:tr w:rsidR="00CB18E6" w:rsidRPr="00E6597C" w14:paraId="5748E277" w14:textId="77777777" w:rsidTr="00E403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4FDFC9AD" w14:textId="3172C28F" w:rsidR="00CB18E6" w:rsidRPr="00E6597C" w:rsidRDefault="00CB18E6" w:rsidP="00CB18E6">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3</w:t>
            </w:r>
            <w:r>
              <w:rPr>
                <w:rFonts w:ascii="GHEA Grapalat" w:hAnsi="GHEA Grapalat" w:cs="Sylfaen"/>
                <w:sz w:val="20"/>
                <w:szCs w:val="20"/>
              </w:rPr>
              <w:t>.Շահառուի</w:t>
            </w:r>
            <w:r>
              <w:rPr>
                <w:rFonts w:ascii="GHEA Grapalat" w:hAnsi="GHEA Grapalat" w:cs="Arial"/>
                <w:sz w:val="20"/>
                <w:szCs w:val="20"/>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 xml:space="preserve"> (</w:t>
            </w:r>
            <w:r>
              <w:rPr>
                <w:rFonts w:ascii="GHEA Grapalat" w:hAnsi="GHEA Grapalat" w:cs="Sylfaen"/>
                <w:sz w:val="20"/>
                <w:szCs w:val="20"/>
              </w:rPr>
              <w:t>հշ</w:t>
            </w:r>
            <w:r>
              <w:rPr>
                <w:rFonts w:ascii="GHEA Grapalat" w:hAnsi="GHEA Grapalat" w:cs="Arial"/>
                <w:sz w:val="20"/>
                <w:szCs w:val="20"/>
              </w:rPr>
              <w:t>.N)՝   900018001751</w:t>
            </w:r>
          </w:p>
        </w:tc>
      </w:tr>
      <w:tr w:rsidR="00595213" w:rsidRPr="00E6597C"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595213" w:rsidRPr="00E6597C"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595213" w:rsidRPr="00E6597C"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595213" w:rsidRPr="00E6597C"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E6597C" w:rsidRDefault="00595213"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631658" w:rsidRPr="00E6597C">
              <w:rPr>
                <w:rFonts w:ascii="GHEA Grapalat" w:hAnsi="GHEA Grapalat" w:cs="Sylfaen"/>
                <w:bCs/>
                <w:i/>
                <w:sz w:val="20"/>
                <w:szCs w:val="20"/>
              </w:rPr>
              <w:t>որակավորման ա</w:t>
            </w:r>
            <w:r w:rsidRPr="00E6597C">
              <w:rPr>
                <w:rFonts w:ascii="GHEA Grapalat" w:hAnsi="GHEA Grapalat" w:cs="Sylfaen"/>
                <w:bCs/>
                <w:i/>
                <w:sz w:val="20"/>
                <w:szCs w:val="20"/>
              </w:rPr>
              <w:t>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595213" w:rsidRPr="00E6597C"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58B6DACC" w14:textId="77777777" w:rsidR="00595213" w:rsidRPr="00E6597C" w:rsidRDefault="00595213" w:rsidP="00CB0ADE">
            <w:pPr>
              <w:rPr>
                <w:rFonts w:ascii="GHEA Grapalat" w:hAnsi="GHEA Grapalat" w:cs="Arial"/>
                <w:sz w:val="20"/>
                <w:szCs w:val="20"/>
              </w:rPr>
            </w:pPr>
          </w:p>
        </w:tc>
      </w:tr>
      <w:tr w:rsidR="00595213" w:rsidRPr="00E6597C" w14:paraId="52758A43"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E6597C" w:rsidRDefault="00595213" w:rsidP="00CB0ADE">
            <w:pPr>
              <w:rPr>
                <w:rFonts w:ascii="GHEA Grapalat" w:hAnsi="GHEA Grapalat" w:cs="Arial"/>
                <w:sz w:val="20"/>
                <w:szCs w:val="20"/>
                <w:lang w:val="hy-AM"/>
              </w:rPr>
            </w:pPr>
          </w:p>
        </w:tc>
      </w:tr>
      <w:tr w:rsidR="00595213" w:rsidRPr="00E6597C"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567E60D1" w14:textId="77777777" w:rsidR="00595213" w:rsidRPr="00E6597C" w:rsidRDefault="00595213" w:rsidP="00CB0ADE">
            <w:pPr>
              <w:rPr>
                <w:rFonts w:ascii="GHEA Grapalat" w:hAnsi="GHEA Grapalat" w:cs="Sylfaen"/>
                <w:sz w:val="20"/>
                <w:szCs w:val="20"/>
                <w:lang w:val="ru-RU"/>
              </w:rPr>
            </w:pPr>
          </w:p>
        </w:tc>
      </w:tr>
      <w:tr w:rsidR="00595213" w:rsidRPr="00E6597C"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76F5AF05" w14:textId="77777777" w:rsidR="00595213" w:rsidRPr="00E6597C" w:rsidRDefault="00595213" w:rsidP="00CB0ADE">
            <w:pPr>
              <w:rPr>
                <w:rFonts w:ascii="GHEA Grapalat" w:hAnsi="GHEA Grapalat" w:cs="Sylfaen"/>
                <w:sz w:val="20"/>
                <w:szCs w:val="20"/>
                <w:lang w:val="hy-AM"/>
              </w:rPr>
            </w:pPr>
          </w:p>
        </w:tc>
      </w:tr>
      <w:tr w:rsidR="00595213" w:rsidRPr="00E6597C"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595213" w:rsidRPr="00E6597C" w:rsidRDefault="00595213"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2F4FE951" w14:textId="77777777" w:rsidR="00595213" w:rsidRPr="00E6597C" w:rsidRDefault="00595213" w:rsidP="00CB0ADE">
            <w:pPr>
              <w:rPr>
                <w:rFonts w:ascii="GHEA Grapalat" w:hAnsi="GHEA Grapalat" w:cs="Sylfaen"/>
                <w:sz w:val="20"/>
                <w:szCs w:val="20"/>
              </w:rPr>
            </w:pPr>
          </w:p>
          <w:p w14:paraId="27B68E09"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173BF4C" w14:textId="77777777" w:rsidR="00595213" w:rsidRPr="00E6597C" w:rsidRDefault="00595213" w:rsidP="00CB0ADE">
            <w:pPr>
              <w:rPr>
                <w:rFonts w:ascii="GHEA Grapalat" w:hAnsi="GHEA Grapalat" w:cs="Tahoma"/>
                <w:color w:val="000000"/>
                <w:sz w:val="20"/>
                <w:szCs w:val="20"/>
              </w:rPr>
            </w:pPr>
          </w:p>
          <w:p w14:paraId="707E79C8" w14:textId="77777777" w:rsidR="00595213" w:rsidRPr="00E6597C" w:rsidRDefault="00595213" w:rsidP="00CB0ADE">
            <w:pPr>
              <w:rPr>
                <w:rFonts w:ascii="GHEA Grapalat" w:hAnsi="GHEA Grapalat" w:cs="Sylfaen"/>
                <w:sz w:val="20"/>
                <w:szCs w:val="20"/>
              </w:rPr>
            </w:pPr>
          </w:p>
          <w:p w14:paraId="3F12F02F"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494FEBC" w14:textId="77777777" w:rsidR="00595213" w:rsidRPr="00E6597C" w:rsidRDefault="00595213" w:rsidP="00CB0ADE">
            <w:pPr>
              <w:rPr>
                <w:rFonts w:ascii="GHEA Grapalat" w:hAnsi="GHEA Grapalat" w:cs="Sylfaen"/>
                <w:sz w:val="20"/>
                <w:szCs w:val="20"/>
              </w:rPr>
            </w:pPr>
          </w:p>
          <w:p w14:paraId="72FD4CF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7A7E4AF6"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Կ.Տ.</w:t>
            </w:r>
          </w:p>
          <w:p w14:paraId="5A0EB83A" w14:textId="77777777" w:rsidR="00595213" w:rsidRPr="00E6597C"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1BE6277" w14:textId="77777777" w:rsidR="00595213" w:rsidRPr="00E6597C" w:rsidRDefault="00595213"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7FD41717" w14:textId="77777777" w:rsidR="00595213" w:rsidRPr="00E6597C" w:rsidRDefault="00595213" w:rsidP="00CB0ADE">
            <w:pPr>
              <w:jc w:val="right"/>
              <w:rPr>
                <w:rFonts w:ascii="GHEA Grapalat" w:hAnsi="GHEA Grapalat" w:cs="Sylfaen"/>
                <w:sz w:val="20"/>
                <w:szCs w:val="20"/>
              </w:rPr>
            </w:pPr>
          </w:p>
          <w:p w14:paraId="0686BF7A"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7A6C67EF" w14:textId="77777777" w:rsidR="00595213" w:rsidRPr="00E6597C" w:rsidRDefault="00595213" w:rsidP="00CB0ADE">
            <w:pPr>
              <w:jc w:val="right"/>
              <w:rPr>
                <w:rFonts w:ascii="GHEA Grapalat" w:hAnsi="GHEA Grapalat" w:cs="Tahoma"/>
                <w:color w:val="000000"/>
                <w:sz w:val="20"/>
                <w:szCs w:val="20"/>
              </w:rPr>
            </w:pPr>
          </w:p>
          <w:p w14:paraId="2BDC3A01" w14:textId="77777777" w:rsidR="00595213" w:rsidRPr="00E6597C" w:rsidRDefault="00595213" w:rsidP="00CB0ADE">
            <w:pPr>
              <w:jc w:val="right"/>
              <w:rPr>
                <w:rFonts w:ascii="GHEA Grapalat" w:hAnsi="GHEA Grapalat" w:cs="Tahoma"/>
                <w:color w:val="000000"/>
                <w:sz w:val="20"/>
                <w:szCs w:val="20"/>
              </w:rPr>
            </w:pPr>
          </w:p>
          <w:p w14:paraId="3AAA0DB5"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28DCAE53" w14:textId="77777777" w:rsidR="00595213" w:rsidRPr="00E6597C" w:rsidRDefault="00595213" w:rsidP="00CB0ADE">
            <w:pPr>
              <w:jc w:val="right"/>
              <w:rPr>
                <w:rFonts w:ascii="GHEA Grapalat" w:hAnsi="GHEA Grapalat" w:cs="Sylfaen"/>
                <w:sz w:val="20"/>
                <w:szCs w:val="20"/>
              </w:rPr>
            </w:pPr>
          </w:p>
          <w:p w14:paraId="35186A43"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04B16A74" w14:textId="77777777" w:rsidR="00595213" w:rsidRPr="00E6597C" w:rsidRDefault="00595213" w:rsidP="00CB0ADE">
            <w:pPr>
              <w:jc w:val="right"/>
              <w:rPr>
                <w:rFonts w:ascii="GHEA Grapalat" w:hAnsi="GHEA Grapalat" w:cs="Sylfaen"/>
                <w:sz w:val="20"/>
                <w:szCs w:val="20"/>
              </w:rPr>
            </w:pPr>
          </w:p>
        </w:tc>
      </w:tr>
      <w:tr w:rsidR="00595213" w:rsidRPr="00E6597C"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2160060F" w14:textId="77777777" w:rsidR="00595213" w:rsidRPr="00E6597C" w:rsidRDefault="00595213"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7BD53048"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3CAA3B42"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9B02B9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268621AB" w14:textId="77777777" w:rsidR="00595213" w:rsidRPr="00E6597C" w:rsidRDefault="00595213" w:rsidP="00CB0ADE">
            <w:pPr>
              <w:rPr>
                <w:rFonts w:ascii="GHEA Grapalat" w:hAnsi="GHEA Grapalat" w:cs="Tahoma"/>
                <w:color w:val="000000"/>
                <w:sz w:val="20"/>
                <w:szCs w:val="20"/>
              </w:rPr>
            </w:pPr>
          </w:p>
          <w:p w14:paraId="02C66BBA" w14:textId="77777777" w:rsidR="00595213" w:rsidRPr="00E6597C"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11F6071"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7BC3866C" w14:textId="77777777" w:rsidR="00595213" w:rsidRPr="00E6597C" w:rsidRDefault="00595213" w:rsidP="00CB0ADE">
            <w:pPr>
              <w:jc w:val="right"/>
              <w:rPr>
                <w:rFonts w:ascii="GHEA Grapalat" w:hAnsi="GHEA Grapalat" w:cs="Tahoma"/>
                <w:color w:val="000000"/>
                <w:sz w:val="20"/>
                <w:szCs w:val="20"/>
              </w:rPr>
            </w:pPr>
          </w:p>
          <w:p w14:paraId="1708D6FF" w14:textId="77777777" w:rsidR="00595213" w:rsidRPr="00E6597C" w:rsidRDefault="00595213" w:rsidP="00CB0ADE">
            <w:pPr>
              <w:jc w:val="right"/>
              <w:rPr>
                <w:rFonts w:ascii="GHEA Grapalat" w:hAnsi="GHEA Grapalat" w:cs="Tahoma"/>
                <w:color w:val="000000"/>
                <w:sz w:val="20"/>
                <w:szCs w:val="20"/>
              </w:rPr>
            </w:pPr>
          </w:p>
          <w:p w14:paraId="492CAE8E"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52316716" w14:textId="77777777" w:rsidR="00595213" w:rsidRPr="00E6597C" w:rsidRDefault="00595213"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4C4C873D" w14:textId="77777777" w:rsidR="00595213" w:rsidRPr="00E6597C" w:rsidRDefault="00595213" w:rsidP="00CB0ADE">
            <w:pPr>
              <w:jc w:val="right"/>
              <w:rPr>
                <w:rFonts w:ascii="GHEA Grapalat" w:hAnsi="GHEA Grapalat" w:cs="Arial"/>
                <w:sz w:val="20"/>
                <w:szCs w:val="20"/>
                <w:lang w:val="hy-AM"/>
              </w:rPr>
            </w:pPr>
          </w:p>
        </w:tc>
      </w:tr>
      <w:tr w:rsidR="00595213" w:rsidRPr="00E6597C"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5A395DCE" w14:textId="77777777" w:rsidR="00595213" w:rsidRPr="00E6597C" w:rsidRDefault="00595213" w:rsidP="00CB0ADE">
            <w:pPr>
              <w:rPr>
                <w:rFonts w:ascii="GHEA Grapalat" w:hAnsi="GHEA Grapalat" w:cs="Sylfaen"/>
                <w:sz w:val="20"/>
                <w:szCs w:val="20"/>
              </w:rPr>
            </w:pPr>
          </w:p>
          <w:p w14:paraId="65D0905C" w14:textId="77777777" w:rsidR="00595213" w:rsidRPr="00E6597C" w:rsidRDefault="00595213" w:rsidP="00CB0ADE">
            <w:pPr>
              <w:rPr>
                <w:rFonts w:ascii="GHEA Grapalat" w:hAnsi="GHEA Grapalat" w:cs="Sylfaen"/>
                <w:sz w:val="20"/>
                <w:szCs w:val="20"/>
              </w:rPr>
            </w:pPr>
          </w:p>
          <w:p w14:paraId="0D3F022D"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45432947" w14:textId="77777777" w:rsidR="00595213" w:rsidRPr="00E6597C" w:rsidRDefault="00595213" w:rsidP="00CB0ADE">
            <w:pPr>
              <w:rPr>
                <w:rFonts w:ascii="GHEA Grapalat" w:hAnsi="GHEA Grapalat" w:cs="Sylfaen"/>
                <w:sz w:val="20"/>
                <w:szCs w:val="20"/>
              </w:rPr>
            </w:pPr>
          </w:p>
          <w:p w14:paraId="3C9353B9"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7AFFAC42" w14:textId="77777777" w:rsidR="00595213" w:rsidRPr="00E6597C"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D8047D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7D50608F" w14:textId="77777777" w:rsidR="00595213" w:rsidRPr="00E6597C" w:rsidRDefault="00595213" w:rsidP="00CB0ADE">
            <w:pPr>
              <w:rPr>
                <w:rFonts w:ascii="GHEA Grapalat" w:hAnsi="GHEA Grapalat" w:cs="Sylfaen"/>
                <w:sz w:val="20"/>
                <w:szCs w:val="20"/>
              </w:rPr>
            </w:pPr>
          </w:p>
          <w:p w14:paraId="0F95584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F680E87" w14:textId="77777777" w:rsidR="00595213" w:rsidRPr="00E6597C" w:rsidRDefault="00595213"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024B7B" w14:textId="77777777" w:rsidR="00595213" w:rsidRPr="00E6597C" w:rsidRDefault="00595213" w:rsidP="00CB0ADE">
            <w:pPr>
              <w:rPr>
                <w:rFonts w:ascii="GHEA Grapalat" w:hAnsi="GHEA Grapalat" w:cs="Sylfaen"/>
                <w:color w:val="000000"/>
                <w:sz w:val="20"/>
                <w:szCs w:val="20"/>
              </w:rPr>
            </w:pPr>
          </w:p>
          <w:p w14:paraId="211659AB" w14:textId="77777777" w:rsidR="00595213" w:rsidRPr="00E6597C" w:rsidRDefault="00595213" w:rsidP="00CB0ADE">
            <w:pPr>
              <w:rPr>
                <w:rFonts w:ascii="GHEA Grapalat" w:hAnsi="GHEA Grapalat" w:cs="Sylfaen"/>
                <w:sz w:val="20"/>
                <w:szCs w:val="20"/>
              </w:rPr>
            </w:pPr>
          </w:p>
          <w:p w14:paraId="717AC07F" w14:textId="77777777" w:rsidR="00595213" w:rsidRPr="00E6597C" w:rsidRDefault="00595213" w:rsidP="00CB0ADE">
            <w:pPr>
              <w:jc w:val="right"/>
              <w:rPr>
                <w:rFonts w:ascii="GHEA Grapalat" w:hAnsi="GHEA Grapalat" w:cs="Arial"/>
                <w:sz w:val="20"/>
                <w:szCs w:val="20"/>
              </w:rPr>
            </w:pPr>
          </w:p>
        </w:tc>
      </w:tr>
    </w:tbl>
    <w:p w14:paraId="2E80D533"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7FDF25"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721602"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Վճարման</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պահանջագրի</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պարտադիր</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վավերապայմանները</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և</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լրացման</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ուղեցույց</w:t>
      </w:r>
      <w:r w:rsidR="00631658" w:rsidRPr="004605D7">
        <w:rPr>
          <w:rFonts w:ascii="GHEA Grapalat" w:hAnsi="GHEA Grapalat"/>
          <w:b/>
          <w:sz w:val="22"/>
          <w:szCs w:val="22"/>
          <w:lang w:val="hy-AM"/>
        </w:rPr>
        <w:t>ը</w:t>
      </w:r>
    </w:p>
    <w:p w14:paraId="2763F7F7" w14:textId="77777777"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6597C"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Նշված դաշտի/</w:t>
            </w:r>
          </w:p>
          <w:p w14:paraId="05521760"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E6597C" w:rsidRDefault="00631658"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6D227EA8"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46CC4F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2710B2F7"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46AE6C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E6597C"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631658" w:rsidRPr="00E6597C"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60F746F" w14:textId="77777777"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E6597C" w:rsidRDefault="00631658"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631658" w:rsidRPr="00E6597C"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195827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E6597C" w:rsidRDefault="00631658"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779A3E0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1B747F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36C5C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w:t>
            </w:r>
            <w:r w:rsidRPr="00E6597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631658" w:rsidRPr="00E6597C"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46AB1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D4BB24C"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05E3538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BCD218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E5ABE9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631658" w:rsidRPr="00057259"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E6597C" w:rsidRDefault="006C4836" w:rsidP="00CB0ADE">
            <w:pPr>
              <w:jc w:val="center"/>
              <w:rPr>
                <w:rFonts w:ascii="GHEA Grapalat" w:hAnsi="GHEA Grapalat"/>
                <w:sz w:val="20"/>
                <w:szCs w:val="20"/>
                <w:lang w:val="hy-AM"/>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1B0E29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057259"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00627FA5">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0A258F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E6597C">
              <w:rPr>
                <w:rFonts w:ascii="GHEA Grapalat" w:hAnsi="GHEA Grapalat"/>
                <w:sz w:val="20"/>
                <w:szCs w:val="20"/>
              </w:rPr>
              <w:lastRenderedPageBreak/>
              <w:t>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631658" w:rsidRPr="00057259"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47FA5EB8"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207A769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1523B98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631658" w:rsidRPr="00057259"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23BA96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376A453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02EE2DEB" w14:textId="77777777" w:rsidR="00631658" w:rsidRPr="00E6597C" w:rsidRDefault="00631658" w:rsidP="00CB0ADE">
            <w:pPr>
              <w:jc w:val="center"/>
              <w:rPr>
                <w:rFonts w:ascii="GHEA Grapalat" w:hAnsi="GHEA Grapalat"/>
                <w:sz w:val="20"/>
                <w:szCs w:val="20"/>
                <w:lang w:val="hy-AM"/>
              </w:rPr>
            </w:pPr>
          </w:p>
        </w:tc>
      </w:tr>
      <w:tr w:rsidR="00631658" w:rsidRPr="00057259"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2F9CEBC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570BCD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1B7CF15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631658" w:rsidRPr="00E6597C"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FC973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5A19AE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E96405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w:t>
            </w:r>
            <w:r w:rsidRPr="00E6597C">
              <w:rPr>
                <w:rFonts w:ascii="GHEA Grapalat" w:hAnsi="GHEA Grapalat"/>
                <w:sz w:val="20"/>
                <w:szCs w:val="20"/>
              </w:rPr>
              <w:lastRenderedPageBreak/>
              <w:t xml:space="preserve">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E6597C" w:rsidRDefault="00631658" w:rsidP="00CB0ADE">
            <w:pPr>
              <w:jc w:val="center"/>
              <w:rPr>
                <w:rFonts w:ascii="GHEA Grapalat" w:hAnsi="GHEA Grapalat"/>
                <w:sz w:val="20"/>
                <w:szCs w:val="20"/>
              </w:rPr>
            </w:pPr>
          </w:p>
        </w:tc>
      </w:tr>
      <w:tr w:rsidR="00631658" w:rsidRPr="00E6597C"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E6597C" w:rsidRDefault="00631658"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00CD98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E6597C" w:rsidRDefault="00631658" w:rsidP="00CB0ADE">
            <w:pPr>
              <w:jc w:val="center"/>
              <w:rPr>
                <w:rFonts w:ascii="GHEA Grapalat" w:hAnsi="GHEA Grapalat"/>
                <w:sz w:val="20"/>
                <w:szCs w:val="20"/>
              </w:rPr>
            </w:pPr>
          </w:p>
        </w:tc>
      </w:tr>
      <w:tr w:rsidR="00631658" w:rsidRPr="00E6597C"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C2C10B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E6597C" w:rsidRDefault="00631658" w:rsidP="00CB0ADE">
            <w:pPr>
              <w:jc w:val="center"/>
              <w:rPr>
                <w:rFonts w:ascii="GHEA Grapalat" w:hAnsi="GHEA Grapalat"/>
                <w:sz w:val="20"/>
                <w:szCs w:val="20"/>
              </w:rPr>
            </w:pPr>
          </w:p>
        </w:tc>
      </w:tr>
      <w:tr w:rsidR="00631658" w:rsidRPr="00E6597C"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015B44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E6597C" w:rsidRDefault="00631658" w:rsidP="00CB0ADE">
            <w:pPr>
              <w:jc w:val="center"/>
              <w:rPr>
                <w:rFonts w:ascii="GHEA Grapalat" w:hAnsi="GHEA Grapalat"/>
                <w:sz w:val="20"/>
                <w:szCs w:val="20"/>
              </w:rPr>
            </w:pPr>
          </w:p>
        </w:tc>
      </w:tr>
      <w:tr w:rsidR="00631658" w:rsidRPr="00E6597C"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25F6D6A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E6597C" w:rsidRDefault="00631658" w:rsidP="00CB0ADE">
            <w:pPr>
              <w:jc w:val="center"/>
              <w:rPr>
                <w:rFonts w:ascii="GHEA Grapalat" w:hAnsi="GHEA Grapalat"/>
                <w:sz w:val="20"/>
                <w:szCs w:val="20"/>
              </w:rPr>
            </w:pPr>
          </w:p>
        </w:tc>
      </w:tr>
      <w:tr w:rsidR="00631658" w:rsidRPr="00E6597C"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32EAE1A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E6597C" w:rsidRDefault="00631658" w:rsidP="00CB0ADE">
            <w:pPr>
              <w:jc w:val="center"/>
              <w:rPr>
                <w:rFonts w:ascii="GHEA Grapalat" w:hAnsi="GHEA Grapalat"/>
                <w:sz w:val="20"/>
                <w:szCs w:val="20"/>
              </w:rPr>
            </w:pPr>
          </w:p>
        </w:tc>
      </w:tr>
    </w:tbl>
    <w:p w14:paraId="17BC6063" w14:textId="77777777" w:rsidR="00631658" w:rsidRPr="00E6597C" w:rsidRDefault="00631658" w:rsidP="00631658">
      <w:pPr>
        <w:pStyle w:val="BodyTextIndent"/>
        <w:jc w:val="right"/>
        <w:rPr>
          <w:rFonts w:ascii="GHEA Grapalat" w:hAnsi="GHEA Grapalat" w:cs="Sylfaen"/>
          <w:i w:val="0"/>
          <w:lang w:val="en-US"/>
        </w:rPr>
      </w:pPr>
    </w:p>
    <w:p w14:paraId="30CA71C2" w14:textId="77777777" w:rsidR="00631658" w:rsidRPr="00E6597C" w:rsidRDefault="00631658" w:rsidP="00631658">
      <w:pPr>
        <w:pStyle w:val="BodyTextIndent"/>
        <w:jc w:val="right"/>
        <w:rPr>
          <w:rFonts w:ascii="GHEA Grapalat" w:hAnsi="GHEA Grapalat" w:cs="Sylfaen"/>
          <w:i w:val="0"/>
          <w:lang w:val="en-US"/>
        </w:rPr>
      </w:pPr>
    </w:p>
    <w:p w14:paraId="617AF75E" w14:textId="77777777" w:rsidR="00631658" w:rsidRPr="00E6597C" w:rsidRDefault="00631658" w:rsidP="00631658">
      <w:pPr>
        <w:pStyle w:val="BodyTextIndent"/>
        <w:jc w:val="right"/>
        <w:rPr>
          <w:rFonts w:ascii="GHEA Grapalat" w:hAnsi="GHEA Grapalat" w:cs="Sylfaen"/>
          <w:i w:val="0"/>
          <w:lang w:val="en-US"/>
        </w:rPr>
      </w:pPr>
    </w:p>
    <w:p w14:paraId="4570AD76" w14:textId="77777777" w:rsidR="00631658" w:rsidRPr="00E6597C" w:rsidRDefault="00631658" w:rsidP="00631658">
      <w:pPr>
        <w:pStyle w:val="BodyTextIndent"/>
        <w:jc w:val="right"/>
        <w:rPr>
          <w:rFonts w:ascii="GHEA Grapalat" w:hAnsi="GHEA Grapalat" w:cs="Sylfaen"/>
          <w:i w:val="0"/>
          <w:lang w:val="en-US"/>
        </w:rPr>
      </w:pPr>
    </w:p>
    <w:p w14:paraId="0EBB5951" w14:textId="77777777" w:rsidR="00631658" w:rsidRPr="00E6597C" w:rsidRDefault="00631658" w:rsidP="00631658">
      <w:pPr>
        <w:pStyle w:val="BodyTextIndent"/>
        <w:jc w:val="right"/>
        <w:rPr>
          <w:rFonts w:ascii="GHEA Grapalat" w:hAnsi="GHEA Grapalat" w:cs="Sylfaen"/>
          <w:i w:val="0"/>
          <w:lang w:val="en-US"/>
        </w:rPr>
      </w:pPr>
    </w:p>
    <w:p w14:paraId="16F7756E" w14:textId="3CD10ADE" w:rsidR="00091EBC" w:rsidRPr="004605D7" w:rsidRDefault="00631658" w:rsidP="00265A5A">
      <w:pPr>
        <w:pStyle w:val="BodyTextIndent3"/>
        <w:spacing w:line="240" w:lineRule="auto"/>
        <w:ind w:firstLine="0"/>
        <w:jc w:val="right"/>
        <w:rPr>
          <w:rFonts w:ascii="GHEA Grapalat" w:hAnsi="GHEA Grapalat" w:cs="Arial"/>
          <w:b/>
          <w:lang w:val="hy-AM"/>
        </w:rPr>
      </w:pPr>
      <w:r w:rsidRPr="00E6597C">
        <w:rPr>
          <w:rFonts w:ascii="GHEA Grapalat" w:hAnsi="GHEA Grapalat"/>
          <w:b/>
          <w:lang w:val="hy-AM"/>
        </w:rPr>
        <w:br w:type="page"/>
      </w:r>
      <w:r w:rsidR="00091EBC" w:rsidRPr="00E6597C">
        <w:rPr>
          <w:rFonts w:ascii="GHEA Grapalat" w:hAnsi="GHEA Grapalat" w:cs="Sylfaen"/>
          <w:b/>
          <w:lang w:val="hy-AM"/>
        </w:rPr>
        <w:lastRenderedPageBreak/>
        <w:t>Հավելված</w:t>
      </w:r>
      <w:r w:rsidR="00091EBC" w:rsidRPr="00E6597C">
        <w:rPr>
          <w:rFonts w:ascii="GHEA Grapalat" w:hAnsi="GHEA Grapalat" w:cs="Arial"/>
          <w:b/>
          <w:lang w:val="hy-AM"/>
        </w:rPr>
        <w:t xml:space="preserve"> </w:t>
      </w:r>
      <w:r w:rsidR="00BF7D70" w:rsidRPr="004605D7">
        <w:rPr>
          <w:rFonts w:ascii="GHEA Grapalat" w:hAnsi="GHEA Grapalat" w:cs="Arial"/>
          <w:b/>
          <w:lang w:val="hy-AM"/>
        </w:rPr>
        <w:t>5</w:t>
      </w:r>
    </w:p>
    <w:p w14:paraId="2E60AD24" w14:textId="6BD56120" w:rsidR="00091EBC" w:rsidRPr="00E6597C" w:rsidRDefault="00CB18E6" w:rsidP="00091EBC">
      <w:pPr>
        <w:pStyle w:val="BodyTextIndent3"/>
        <w:spacing w:line="240" w:lineRule="auto"/>
        <w:jc w:val="right"/>
        <w:rPr>
          <w:rFonts w:ascii="GHEA Grapalat" w:hAnsi="GHEA Grapalat" w:cs="Arial"/>
          <w:b/>
          <w:lang w:val="hy-AM"/>
        </w:rPr>
      </w:pPr>
      <w:r w:rsidRPr="00EA2FBF">
        <w:rPr>
          <w:rFonts w:ascii="GHEA Grapalat" w:hAnsi="GHEA Grapalat" w:cs="Sylfaen"/>
          <w:b/>
          <w:lang w:val="es-ES"/>
        </w:rPr>
        <w:t>«</w:t>
      </w:r>
      <w:r w:rsidR="00255054">
        <w:rPr>
          <w:rFonts w:ascii="GHEA Grapalat" w:hAnsi="GHEA Grapalat" w:cs="Sylfaen"/>
          <w:b/>
          <w:lang w:val="es-ES"/>
        </w:rPr>
        <w:t>ՀԱՖՆ-ԲՄԱՇՁԲ-24/94</w:t>
      </w:r>
      <w:r w:rsidRPr="00EA2FBF">
        <w:rPr>
          <w:rFonts w:ascii="GHEA Grapalat" w:hAnsi="GHEA Grapalat" w:cs="Sylfaen"/>
          <w:b/>
          <w:lang w:val="es-ES"/>
        </w:rPr>
        <w:t>»</w:t>
      </w:r>
      <w:r w:rsidR="00091EBC" w:rsidRPr="00E6597C">
        <w:rPr>
          <w:rFonts w:ascii="GHEA Grapalat" w:hAnsi="GHEA Grapalat" w:cs="Sylfaen"/>
          <w:b/>
          <w:lang w:val="es-ES"/>
        </w:rPr>
        <w:t>*</w:t>
      </w:r>
      <w:r w:rsidR="00091EBC" w:rsidRPr="00E6597C">
        <w:rPr>
          <w:rFonts w:ascii="GHEA Grapalat" w:hAnsi="GHEA Grapalat"/>
          <w:b/>
          <w:lang w:val="hy-AM"/>
        </w:rPr>
        <w:t xml:space="preserve">  </w:t>
      </w:r>
      <w:r w:rsidR="00091EBC" w:rsidRPr="00E6597C">
        <w:rPr>
          <w:rFonts w:ascii="GHEA Grapalat" w:hAnsi="GHEA Grapalat" w:cs="Sylfaen"/>
          <w:b/>
          <w:lang w:val="hy-AM"/>
        </w:rPr>
        <w:t>ծածկագրով</w:t>
      </w:r>
    </w:p>
    <w:p w14:paraId="4DDF100D" w14:textId="77777777" w:rsidR="00091EBC" w:rsidRPr="00E6597C" w:rsidRDefault="00091EBC" w:rsidP="00091EBC">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017791A0" w14:textId="77777777" w:rsidR="00091EBC" w:rsidRPr="00E6597C" w:rsidRDefault="00091EBC" w:rsidP="00091EBC">
      <w:pPr>
        <w:pStyle w:val="BodyTextIndent3"/>
        <w:spacing w:line="240" w:lineRule="auto"/>
        <w:jc w:val="right"/>
        <w:rPr>
          <w:rFonts w:ascii="GHEA Grapalat" w:hAnsi="GHEA Grapalat" w:cs="Sylfaen"/>
          <w:b/>
          <w:lang w:val="hy-AM"/>
        </w:rPr>
      </w:pPr>
    </w:p>
    <w:p w14:paraId="631A64DD" w14:textId="77777777" w:rsidR="00091EBC" w:rsidRPr="004605D7"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ԵՐԱՇԽԻՔ N __________</w:t>
      </w:r>
    </w:p>
    <w:p w14:paraId="069C65E8" w14:textId="77777777" w:rsidR="001C7C1A" w:rsidRPr="00E6597C" w:rsidRDefault="001C7C1A" w:rsidP="001C7C1A">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38FE1846" w14:textId="77777777" w:rsidR="00091EBC" w:rsidRPr="004605D7" w:rsidRDefault="00091EBC" w:rsidP="00091EBC">
      <w:pPr>
        <w:pStyle w:val="NormalWeb"/>
        <w:shd w:val="clear" w:color="auto" w:fill="FFFFFF"/>
        <w:spacing w:before="0" w:beforeAutospacing="0" w:after="0" w:afterAutospacing="0"/>
        <w:ind w:firstLine="375"/>
        <w:rPr>
          <w:rStyle w:val="Strong"/>
          <w:lang w:val="hy-AM"/>
        </w:rPr>
      </w:pPr>
    </w:p>
    <w:p w14:paraId="06F6089B"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ab/>
        <w:t xml:space="preserve">1.Սույն երաշխիքը (այսուհետ՝ երաշխիք) հանդիսանում է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27B4C740" w14:textId="77777777" w:rsidR="00091EBC" w:rsidRPr="004605D7" w:rsidRDefault="00091EBC" w:rsidP="00091EBC">
      <w:pPr>
        <w:pStyle w:val="NormalWeb"/>
        <w:shd w:val="clear" w:color="auto" w:fill="FFFFFF"/>
        <w:spacing w:before="0" w:beforeAutospacing="0" w:after="0" w:afterAutospacing="0"/>
        <w:ind w:left="5664" w:firstLine="708"/>
        <w:rPr>
          <w:rStyle w:val="Strong"/>
          <w:lang w:val="hy-AM"/>
        </w:rPr>
      </w:pPr>
      <w:r w:rsidRPr="004605D7">
        <w:rPr>
          <w:rFonts w:ascii="GHEA Grapalat" w:hAnsi="GHEA Grapalat" w:cs="Sylfaen"/>
          <w:vertAlign w:val="superscript"/>
          <w:lang w:val="hy-AM"/>
        </w:rPr>
        <w:t xml:space="preserve">          պատվիրատուի անվանումը</w:t>
      </w:r>
    </w:p>
    <w:p w14:paraId="5D4CAAC7" w14:textId="4B246609" w:rsidR="00091EBC" w:rsidRPr="00E6597C"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4605D7">
        <w:rPr>
          <w:rStyle w:val="Strong"/>
          <w:rFonts w:ascii="GHEA Grapalat" w:hAnsi="GHEA Grapalat"/>
          <w:b w:val="0"/>
          <w:bCs w:val="0"/>
          <w:sz w:val="20"/>
          <w:szCs w:val="20"/>
          <w:lang w:val="hy-AM"/>
        </w:rPr>
        <w:t xml:space="preserve">(այսուհետ՝ բենեֆիցիար) և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265A5A">
        <w:rPr>
          <w:rStyle w:val="Strong"/>
          <w:rFonts w:ascii="GHEA Grapalat" w:hAnsi="GHEA Grapalat"/>
          <w:b w:val="0"/>
          <w:bCs w:val="0"/>
          <w:sz w:val="20"/>
          <w:szCs w:val="20"/>
          <w:u w:val="single"/>
          <w:lang w:val="hy-AM"/>
        </w:rPr>
        <w:t xml:space="preserve"> </w:t>
      </w:r>
      <w:r w:rsidR="0034164E" w:rsidRPr="000B4CF4">
        <w:rPr>
          <w:rStyle w:val="Strong"/>
          <w:rFonts w:ascii="GHEA Grapalat" w:hAnsi="GHEA Grapalat"/>
          <w:b w:val="0"/>
          <w:bCs w:val="0"/>
          <w:sz w:val="20"/>
          <w:szCs w:val="20"/>
          <w:lang w:val="hy-AM"/>
        </w:rPr>
        <w:t>(այսուհետ՝ պրի</w:t>
      </w:r>
      <w:r w:rsidR="0034164E">
        <w:rPr>
          <w:rStyle w:val="Strong"/>
          <w:rFonts w:ascii="GHEA Grapalat" w:hAnsi="GHEA Grapalat"/>
          <w:b w:val="0"/>
          <w:bCs w:val="0"/>
          <w:sz w:val="20"/>
          <w:szCs w:val="20"/>
          <w:lang w:val="hy-AM"/>
        </w:rPr>
        <w:t>ն</w:t>
      </w:r>
      <w:r w:rsidR="0034164E" w:rsidRPr="000B4CF4">
        <w:rPr>
          <w:rStyle w:val="Strong"/>
          <w:rFonts w:ascii="GHEA Grapalat" w:hAnsi="GHEA Grapalat"/>
          <w:b w:val="0"/>
          <w:bCs w:val="0"/>
          <w:sz w:val="20"/>
          <w:szCs w:val="20"/>
          <w:lang w:val="hy-AM"/>
        </w:rPr>
        <w:t xml:space="preserve">ցիպալ) </w:t>
      </w:r>
      <w:r w:rsidRPr="004605D7">
        <w:rPr>
          <w:rStyle w:val="Strong"/>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14:paraId="61408DE6" w14:textId="77777777" w:rsidR="00091EBC" w:rsidRPr="004605D7"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կնքվելիք N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պայմանագրից բխող պրինցիպալի </w:t>
      </w:r>
    </w:p>
    <w:p w14:paraId="0490A931"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3CB78136" w14:textId="77777777" w:rsidR="00091EBC" w:rsidRPr="004605D7"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94C6E">
        <w:rPr>
          <w:rStyle w:val="Strong"/>
          <w:rFonts w:ascii="GHEA Grapalat" w:hAnsi="GHEA Grapalat"/>
          <w:b w:val="0"/>
          <w:bCs w:val="0"/>
          <w:sz w:val="20"/>
          <w:szCs w:val="20"/>
          <w:lang w:val="hy-AM"/>
        </w:rPr>
        <w:t>ում</w:t>
      </w:r>
      <w:r w:rsidRPr="004605D7">
        <w:rPr>
          <w:rStyle w:val="Strong"/>
          <w:rFonts w:ascii="GHEA Grapalat" w:hAnsi="GHEA Grapalat"/>
          <w:b w:val="0"/>
          <w:bCs w:val="0"/>
          <w:sz w:val="20"/>
          <w:szCs w:val="20"/>
          <w:lang w:val="hy-AM"/>
        </w:rPr>
        <w:t xml:space="preserve">: </w:t>
      </w:r>
    </w:p>
    <w:p w14:paraId="66E4C83C" w14:textId="77777777" w:rsidR="00091EBC" w:rsidRPr="004605D7"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2. Երաշխիքով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(այսուհետ՝ երաշխիք տվող </w:t>
      </w:r>
    </w:p>
    <w:p w14:paraId="71E29AE8"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1D5DB2D1" w14:textId="77777777" w:rsidR="00091EBC" w:rsidRPr="004605D7"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2EA1AB35" w14:textId="77777777" w:rsidR="00091EBC" w:rsidRPr="004605D7"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0B31DB56" w14:textId="77777777" w:rsidR="00091EBC" w:rsidRPr="004605D7"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(այսուհետ՝ երաշխիքի գումար)՝ պահանջն ստանալուց </w:t>
      </w:r>
      <w:r w:rsidR="00C8399F">
        <w:rPr>
          <w:rStyle w:val="Strong"/>
          <w:rFonts w:ascii="GHEA Grapalat" w:hAnsi="GHEA Grapalat"/>
          <w:b w:val="0"/>
          <w:bCs w:val="0"/>
          <w:sz w:val="20"/>
          <w:szCs w:val="20"/>
          <w:lang w:val="hy-AM"/>
        </w:rPr>
        <w:t>հինգ</w:t>
      </w:r>
      <w:r w:rsidRPr="004605D7">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հաշվեհամարին փոխանցման միջոցով:</w:t>
      </w:r>
    </w:p>
    <w:p w14:paraId="12B825DF" w14:textId="77777777" w:rsidR="00091EBC" w:rsidRPr="004605D7"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p>
    <w:p w14:paraId="3D919542"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1517D620"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E7E5899" w14:textId="19D948B2" w:rsidR="006C4836" w:rsidRPr="00842CF6" w:rsidRDefault="0024041A" w:rsidP="006C483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6C4836" w:rsidRPr="00842CF6">
        <w:rPr>
          <w:rFonts w:ascii="GHEA Grapalat" w:hAnsi="GHEA Grapalat"/>
          <w:color w:val="000000"/>
          <w:sz w:val="20"/>
          <w:szCs w:val="20"/>
          <w:lang w:val="hy-AM"/>
        </w:rPr>
        <w:t xml:space="preserve">Երաշխիքը գործում է </w:t>
      </w:r>
      <w:r w:rsidR="00C53834">
        <w:rPr>
          <w:rFonts w:ascii="GHEA Grapalat" w:hAnsi="GHEA Grapalat"/>
          <w:color w:val="000000"/>
          <w:sz w:val="20"/>
          <w:szCs w:val="20"/>
          <w:lang w:val="hy-AM"/>
        </w:rPr>
        <w:t xml:space="preserve">թողարկման պահից և </w:t>
      </w:r>
      <w:r w:rsidR="009065B6">
        <w:rPr>
          <w:rFonts w:ascii="GHEA Grapalat" w:hAnsi="GHEA Grapalat"/>
          <w:color w:val="000000"/>
          <w:sz w:val="20"/>
          <w:szCs w:val="20"/>
          <w:lang w:val="hy-AM"/>
        </w:rPr>
        <w:t>ուժի մեջ</w:t>
      </w:r>
      <w:r w:rsidR="00C53834">
        <w:rPr>
          <w:rFonts w:ascii="GHEA Grapalat" w:hAnsi="GHEA Grapalat"/>
          <w:color w:val="000000"/>
          <w:sz w:val="20"/>
          <w:szCs w:val="20"/>
          <w:lang w:val="hy-AM"/>
        </w:rPr>
        <w:t xml:space="preserve"> է </w:t>
      </w:r>
      <w:r w:rsidR="006C4836" w:rsidRPr="00842CF6">
        <w:rPr>
          <w:rFonts w:ascii="GHEA Grapalat" w:hAnsi="GHEA Grapalat"/>
          <w:color w:val="000000"/>
          <w:sz w:val="20"/>
          <w:szCs w:val="20"/>
          <w:lang w:val="hy-AM"/>
        </w:rPr>
        <w:t xml:space="preserve">բենեֆիցիարի և պրիցիպալի միջև կնքվելիքN </w:t>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p>
    <w:p w14:paraId="6019D0A7" w14:textId="77777777" w:rsidR="006C4836" w:rsidRPr="00842CF6" w:rsidRDefault="006C4836" w:rsidP="006C483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9668629" w14:textId="77777777" w:rsidR="006C4836" w:rsidRPr="00842CF6" w:rsidRDefault="006C4836" w:rsidP="006C4836">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կնքվելիք պայմանագրով </w:t>
      </w:r>
      <w:r w:rsidR="00807F72">
        <w:rPr>
          <w:rFonts w:ascii="GHEA Grapalat" w:hAnsi="GHEA Grapalat" w:cs="Sylfaen"/>
          <w:vertAlign w:val="superscript"/>
          <w:lang w:val="hy-AM"/>
        </w:rPr>
        <w:t>նախատեսված</w:t>
      </w:r>
      <w:r w:rsidRPr="00842CF6">
        <w:rPr>
          <w:rFonts w:ascii="GHEA Grapalat" w:hAnsi="GHEA Grapalat" w:cs="Sylfaen"/>
          <w:vertAlign w:val="superscript"/>
          <w:lang w:val="hy-AM"/>
        </w:rPr>
        <w:t xml:space="preserve"> աշխատանքի կատարման վերջնաժամկետը, ներառյալ երաշխիքային ժամկետը</w:t>
      </w:r>
    </w:p>
    <w:p w14:paraId="78617FA4" w14:textId="1D3D1A1B" w:rsidR="00436DA1" w:rsidRPr="003750DF" w:rsidRDefault="006C4836" w:rsidP="00436DA1">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436DA1">
        <w:rPr>
          <w:rFonts w:ascii="GHEA Grapalat" w:hAnsi="GHEA Grapalat"/>
          <w:color w:val="000000"/>
          <w:sz w:val="20"/>
          <w:szCs w:val="20"/>
          <w:lang w:val="hy-AM"/>
        </w:rPr>
        <w:t>՝</w:t>
      </w:r>
      <w:r w:rsidR="00436DA1" w:rsidRPr="008242F8">
        <w:rPr>
          <w:rFonts w:ascii="GHEA Grapalat" w:hAnsi="GHEA Grapalat"/>
          <w:color w:val="000000"/>
          <w:sz w:val="20"/>
          <w:szCs w:val="20"/>
          <w:lang w:val="hy-AM"/>
        </w:rPr>
        <w:t xml:space="preserve">-----------------------------------      </w:t>
      </w:r>
    </w:p>
    <w:p w14:paraId="4F6A9ECE" w14:textId="0EEB7552" w:rsidR="00436DA1" w:rsidRPr="003750DF" w:rsidRDefault="00436DA1" w:rsidP="00436DA1">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4D35B786" w14:textId="77777777" w:rsidR="006C4836" w:rsidRPr="00842CF6" w:rsidRDefault="006C4836" w:rsidP="006C4836">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20CE6759" w14:textId="77777777" w:rsidR="00091EBC" w:rsidRPr="004605D7" w:rsidRDefault="00091EBC" w:rsidP="00807F72">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95F88BE" w14:textId="77777777" w:rsidR="00DC3470" w:rsidRPr="004605D7"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w:t>
      </w:r>
      <w:r w:rsidR="0091775C"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91775C" w:rsidRPr="004605D7">
        <w:rPr>
          <w:rFonts w:ascii="GHEA Grapalat" w:hAnsi="GHEA Grapalat"/>
          <w:color w:val="000000"/>
          <w:sz w:val="20"/>
          <w:szCs w:val="20"/>
          <w:u w:val="single"/>
          <w:lang w:val="hy-AM"/>
        </w:rPr>
        <w:tab/>
        <w:t xml:space="preserve">     </w:t>
      </w:r>
      <w:r w:rsidRPr="004605D7">
        <w:rPr>
          <w:rFonts w:ascii="GHEA Grapalat" w:hAnsi="GHEA Grapalat"/>
          <w:color w:val="000000"/>
          <w:sz w:val="20"/>
          <w:szCs w:val="20"/>
          <w:lang w:val="hy-AM"/>
        </w:rPr>
        <w:t xml:space="preserve"> պայմանագրի, ներառյալ նաև դրանում </w:t>
      </w:r>
      <w:r w:rsidR="0091775C" w:rsidRPr="004605D7">
        <w:rPr>
          <w:rFonts w:ascii="GHEA Grapalat" w:hAnsi="GHEA Grapalat"/>
          <w:color w:val="000000"/>
          <w:sz w:val="20"/>
          <w:szCs w:val="20"/>
          <w:lang w:val="hy-AM"/>
        </w:rPr>
        <w:t>կատարված</w:t>
      </w:r>
    </w:p>
    <w:p w14:paraId="510D9878" w14:textId="77777777" w:rsidR="00DC3470" w:rsidRPr="00E6597C"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91775C"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14:paraId="119F1D52" w14:textId="3DBD7ECF" w:rsidR="00DC3470" w:rsidRPr="004605D7"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 xml:space="preserve"> փոփոխությունների, լրացուցիչ համաձայնագրերի պատճենները.</w:t>
      </w:r>
    </w:p>
    <w:p w14:paraId="20349195" w14:textId="77777777" w:rsidR="00DC3470" w:rsidRPr="00CB242F"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hyperlink r:id="rId13" w:history="1">
        <w:r w:rsidRPr="004605D7">
          <w:rPr>
            <w:rStyle w:val="Hyperlink"/>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w:t>
      </w:r>
      <w:r w:rsidR="00194C6E">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00CB242F" w:rsidRPr="00CB242F">
        <w:rPr>
          <w:rFonts w:ascii="GHEA Grapalat" w:hAnsi="GHEA Grapalat"/>
          <w:color w:val="000000"/>
          <w:sz w:val="20"/>
          <w:szCs w:val="20"/>
          <w:lang w:val="hy-AM"/>
        </w:rPr>
        <w:t>:</w:t>
      </w:r>
    </w:p>
    <w:p w14:paraId="1BC1BCD9"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94C6E">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276A1C0" w14:textId="77777777" w:rsidR="00091EBC" w:rsidRPr="004605D7" w:rsidRDefault="00D82F69"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4C28498C"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09A5102"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7B2288B3" w14:textId="77777777" w:rsidR="00091EBC" w:rsidRPr="004605D7" w:rsidRDefault="00D82F69"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6E32619"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3397CA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lastRenderedPageBreak/>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F6FD7FA"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0BD6C57"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մարմնի ղեկավար</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4DF1F9E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70D0AE1"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2A672C29" w14:textId="77777777" w:rsidR="00091EBC" w:rsidRPr="00E6597C"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315F33D" w14:textId="77777777" w:rsidR="00091EBC" w:rsidRPr="00E6597C" w:rsidRDefault="00091EBC" w:rsidP="00091EBC">
      <w:pPr>
        <w:pStyle w:val="BodyTextIndent3"/>
        <w:spacing w:line="240" w:lineRule="auto"/>
        <w:jc w:val="center"/>
        <w:rPr>
          <w:rFonts w:ascii="GHEA Grapalat" w:hAnsi="GHEA Grapalat" w:cs="Arial"/>
          <w:b/>
          <w:lang w:val="hy-AM"/>
        </w:rPr>
      </w:pPr>
    </w:p>
    <w:p w14:paraId="0C215CE8" w14:textId="77777777" w:rsidR="00091EBC" w:rsidRPr="00E6597C" w:rsidRDefault="00091EBC" w:rsidP="00091EBC">
      <w:pPr>
        <w:pStyle w:val="BodyTextIndent3"/>
        <w:spacing w:line="240" w:lineRule="auto"/>
        <w:jc w:val="right"/>
        <w:rPr>
          <w:rFonts w:ascii="GHEA Grapalat" w:hAnsi="GHEA Grapalat"/>
          <w:szCs w:val="24"/>
          <w:lang w:val="hy-AM"/>
        </w:rPr>
      </w:pPr>
    </w:p>
    <w:p w14:paraId="40765A7E" w14:textId="77777777" w:rsidR="00AB2DA5" w:rsidRPr="00F6523E" w:rsidRDefault="00AB2DA5" w:rsidP="00AB2DA5">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76F5D96A" w14:textId="77777777"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br w:type="page"/>
      </w:r>
    </w:p>
    <w:p w14:paraId="50A2ACFF" w14:textId="77777777" w:rsidR="00631658" w:rsidRPr="00E6597C" w:rsidRDefault="00631658" w:rsidP="00631658">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0BD38549" w14:textId="24817A7F" w:rsidR="00631658" w:rsidRPr="00E6597C" w:rsidRDefault="00CB18E6" w:rsidP="00631658">
      <w:pPr>
        <w:pStyle w:val="BodyTextIndent3"/>
        <w:spacing w:line="240" w:lineRule="auto"/>
        <w:jc w:val="right"/>
        <w:rPr>
          <w:rFonts w:ascii="GHEA Grapalat" w:hAnsi="GHEA Grapalat" w:cs="Sylfaen"/>
          <w:b/>
          <w:lang w:val="hy-AM"/>
        </w:rPr>
      </w:pPr>
      <w:r w:rsidRPr="00EA2FBF">
        <w:rPr>
          <w:rFonts w:ascii="GHEA Grapalat" w:hAnsi="GHEA Grapalat" w:cs="Sylfaen"/>
          <w:b/>
          <w:lang w:val="es-ES"/>
        </w:rPr>
        <w:t>«</w:t>
      </w:r>
      <w:r w:rsidR="00255054">
        <w:rPr>
          <w:rFonts w:ascii="GHEA Grapalat" w:hAnsi="GHEA Grapalat" w:cs="Sylfaen"/>
          <w:b/>
          <w:lang w:val="es-ES"/>
        </w:rPr>
        <w:t>ՀԱՖՆ-ԲՄԱՇՁԲ-24/94</w:t>
      </w:r>
      <w:r w:rsidRPr="00EA2FBF">
        <w:rPr>
          <w:rFonts w:ascii="GHEA Grapalat" w:hAnsi="GHEA Grapalat" w:cs="Sylfaen"/>
          <w:b/>
          <w:lang w:val="es-ES"/>
        </w:rPr>
        <w:t>»</w:t>
      </w:r>
      <w:r w:rsidR="00631658" w:rsidRPr="00E6597C">
        <w:rPr>
          <w:rFonts w:ascii="GHEA Grapalat" w:hAnsi="GHEA Grapalat" w:cs="Sylfaen"/>
          <w:b/>
          <w:lang w:val="hy-AM"/>
        </w:rPr>
        <w:t>*  ծածկագրով</w:t>
      </w:r>
    </w:p>
    <w:p w14:paraId="4CAD0268" w14:textId="77777777" w:rsidR="00631658" w:rsidRPr="00E6597C" w:rsidRDefault="00631658" w:rsidP="00631658">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բաց մրցույթի հրավերի</w:t>
      </w: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631658">
      <w:pPr>
        <w:rPr>
          <w:rFonts w:ascii="GHEA Grapalat" w:hAnsi="GHEA Grapalat" w:cs="GHEA Grapalat"/>
          <w:b/>
          <w:sz w:val="20"/>
          <w:szCs w:val="20"/>
          <w:lang w:val="hy-AM"/>
        </w:rPr>
      </w:pPr>
    </w:p>
    <w:p w14:paraId="79F182EE" w14:textId="4603FA84"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34928250" w14:textId="72A68C04" w:rsidR="00631658" w:rsidRPr="00E6597C" w:rsidRDefault="00631658" w:rsidP="00CB18E6">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00CB18E6">
        <w:rPr>
          <w:rFonts w:ascii="GHEA Grapalat" w:hAnsi="GHEA Grapalat" w:cs="GHEA Grapalat"/>
          <w:sz w:val="20"/>
          <w:szCs w:val="20"/>
          <w:lang w:val="pt-BR"/>
        </w:rPr>
        <w:t>&lt;&lt;Հայաստանի ազգային ֆիլհարմոնիկ նվագախումբ&gt;&gt; ՊՈԱԿ-ի</w:t>
      </w:r>
      <w:r w:rsidRPr="00E6597C">
        <w:rPr>
          <w:rFonts w:ascii="GHEA Grapalat" w:hAnsi="GHEA Grapalat" w:cs="GHEA Grapalat"/>
          <w:sz w:val="20"/>
          <w:szCs w:val="20"/>
          <w:lang w:val="pt-BR"/>
        </w:rPr>
        <w:t xml:space="preserve">*  (այսուհետ` Պատվիրատու) կողմից կազմակերպված` </w:t>
      </w:r>
      <w:r w:rsidR="00CB18E6" w:rsidRPr="00EA2FBF">
        <w:rPr>
          <w:rFonts w:ascii="GHEA Grapalat" w:hAnsi="GHEA Grapalat" w:cs="Sylfaen"/>
          <w:b/>
          <w:sz w:val="20"/>
          <w:szCs w:val="20"/>
          <w:lang w:val="es-ES"/>
        </w:rPr>
        <w:t>«</w:t>
      </w:r>
      <w:r w:rsidR="00255054">
        <w:rPr>
          <w:rFonts w:ascii="GHEA Grapalat" w:hAnsi="GHEA Grapalat" w:cs="Sylfaen"/>
          <w:b/>
          <w:sz w:val="20"/>
          <w:szCs w:val="20"/>
          <w:lang w:val="es-ES"/>
        </w:rPr>
        <w:t>ՀԱՖՆ-ԲՄԱՇՁԲ-24/94</w:t>
      </w:r>
      <w:r w:rsidR="00CB18E6" w:rsidRPr="00EA2FBF">
        <w:rPr>
          <w:rFonts w:ascii="GHEA Grapalat" w:hAnsi="GHEA Grapalat" w:cs="Sylfaen"/>
          <w:b/>
          <w:sz w:val="20"/>
          <w:szCs w:val="20"/>
          <w:lang w:val="es-ES"/>
        </w:rPr>
        <w:t>»</w:t>
      </w:r>
      <w:r w:rsidRPr="00E6597C">
        <w:rPr>
          <w:rFonts w:ascii="GHEA Grapalat" w:hAnsi="GHEA Grapalat" w:cs="GHEA Grapalat"/>
          <w:sz w:val="20"/>
          <w:szCs w:val="20"/>
          <w:lang w:val="pt-BR"/>
        </w:rPr>
        <w:t>* ծածկագրով գնման ընթացակարգին:</w:t>
      </w:r>
    </w:p>
    <w:p w14:paraId="11B362D3"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lastRenderedPageBreak/>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631658">
      <w:pPr>
        <w:jc w:val="center"/>
        <w:rPr>
          <w:rFonts w:ascii="GHEA Grapalat" w:hAnsi="GHEA Grapalat" w:cs="GHEA Grapalat"/>
          <w:sz w:val="20"/>
          <w:szCs w:val="20"/>
          <w:lang w:val="hy-AM"/>
        </w:rPr>
      </w:pPr>
    </w:p>
    <w:p w14:paraId="4CFF8FDD"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006C5FC" w14:textId="77777777" w:rsidR="00334B2F" w:rsidRPr="00E6597C" w:rsidRDefault="00334B2F" w:rsidP="00CB0ADE">
            <w:pPr>
              <w:jc w:val="center"/>
              <w:rPr>
                <w:rFonts w:ascii="GHEA Grapalat" w:hAnsi="GHEA Grapalat" w:cs="Arial"/>
                <w:bCs/>
                <w:i/>
                <w:sz w:val="20"/>
                <w:szCs w:val="20"/>
              </w:rPr>
            </w:pPr>
          </w:p>
        </w:tc>
      </w:tr>
      <w:tr w:rsidR="00334B2F" w:rsidRPr="00E6597C"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334B2F" w:rsidRPr="00E6597C"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334B2F" w:rsidRPr="00E6597C"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334B2F" w:rsidRPr="00E6597C"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CB18E6" w:rsidRPr="00E6597C" w14:paraId="71485846" w14:textId="77777777" w:rsidTr="002F4D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412CDDDE" w14:textId="38852FA3" w:rsidR="00CB18E6" w:rsidRPr="00E6597C" w:rsidRDefault="00CB18E6" w:rsidP="00CB18E6">
            <w:pPr>
              <w:rPr>
                <w:rFonts w:ascii="GHEA Grapalat" w:hAnsi="GHEA Grapalat" w:cs="Arial"/>
                <w:sz w:val="20"/>
                <w:szCs w:val="20"/>
              </w:rPr>
            </w:pPr>
            <w:r>
              <w:rPr>
                <w:rFonts w:ascii="GHEA Grapalat" w:hAnsi="GHEA Grapalat" w:cs="Sylfaen"/>
                <w:sz w:val="20"/>
                <w:szCs w:val="20"/>
              </w:rPr>
              <w:t>9. Շահառուի  անվանումը, կամ անուն ազգանուն`   &lt;&lt;ՀԱՅԱՍՏԱՆԻ  ԱԶԳԱՅԻՆ ՖԻԼՀԱՐՄՈՆԻԿ  ՆՎԱԳԱԽՈՒՄԲ&gt;&gt; ՊՈԱԿ</w:t>
            </w:r>
          </w:p>
        </w:tc>
      </w:tr>
      <w:tr w:rsidR="00CB18E6" w:rsidRPr="00E6597C" w14:paraId="71821F49" w14:textId="77777777" w:rsidTr="002F4D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7F6F7255" w14:textId="41BF86EB" w:rsidR="00CB18E6" w:rsidRPr="00E6597C" w:rsidRDefault="00CB18E6" w:rsidP="00CB18E6">
            <w:pPr>
              <w:rPr>
                <w:rFonts w:ascii="GHEA Grapalat" w:hAnsi="GHEA Grapalat" w:cs="Sylfaen"/>
                <w:sz w:val="20"/>
                <w:szCs w:val="20"/>
                <w:lang w:val="ru-RU"/>
              </w:rPr>
            </w:pPr>
            <w:r>
              <w:rPr>
                <w:rFonts w:ascii="GHEA Grapalat" w:hAnsi="GHEA Grapalat" w:cs="Sylfaen"/>
                <w:sz w:val="20"/>
                <w:szCs w:val="20"/>
                <w:lang w:val="ru-RU"/>
              </w:rPr>
              <w:t xml:space="preserve">10. </w:t>
            </w:r>
            <w:r>
              <w:rPr>
                <w:rFonts w:ascii="GHEA Grapalat" w:hAnsi="GHEA Grapalat" w:cs="Sylfaen"/>
                <w:sz w:val="20"/>
                <w:szCs w:val="20"/>
              </w:rPr>
              <w:t xml:space="preserve"> Շահառուի</w:t>
            </w:r>
            <w:r>
              <w:rPr>
                <w:rFonts w:ascii="GHEA Grapalat" w:hAnsi="GHEA Grapalat" w:cs="Arial"/>
                <w:sz w:val="20"/>
                <w:szCs w:val="20"/>
              </w:rPr>
              <w:t xml:space="preserve"> </w:t>
            </w:r>
            <w:r>
              <w:rPr>
                <w:rFonts w:ascii="GHEA Grapalat" w:hAnsi="GHEA Grapalat" w:cs="Sylfaen"/>
                <w:sz w:val="20"/>
                <w:szCs w:val="20"/>
              </w:rPr>
              <w:t xml:space="preserve"> ՀԾՀ</w:t>
            </w:r>
            <w:r>
              <w:rPr>
                <w:rFonts w:ascii="GHEA Grapalat" w:hAnsi="GHEA Grapalat" w:cs="Sylfaen"/>
                <w:sz w:val="20"/>
                <w:szCs w:val="20"/>
                <w:lang w:val="ru-RU"/>
              </w:rPr>
              <w:t xml:space="preserve"> (</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CB18E6" w:rsidRPr="00E6597C" w14:paraId="50F298AE" w14:textId="77777777" w:rsidTr="002F4D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27F72FD4" w14:textId="1D6ACBC6" w:rsidR="00CB18E6" w:rsidRPr="00E6597C" w:rsidRDefault="00CB18E6" w:rsidP="00CB18E6">
            <w:pPr>
              <w:rPr>
                <w:rFonts w:ascii="GHEA Grapalat" w:hAnsi="GHEA Grapalat" w:cs="Arial"/>
                <w:sz w:val="20"/>
                <w:szCs w:val="20"/>
              </w:rPr>
            </w:pPr>
            <w:r>
              <w:rPr>
                <w:rFonts w:ascii="GHEA Grapalat" w:hAnsi="GHEA Grapalat" w:cs="Sylfaen"/>
                <w:sz w:val="20"/>
                <w:szCs w:val="20"/>
                <w:lang w:val="hy-AM"/>
              </w:rPr>
              <w:t>11</w:t>
            </w:r>
            <w:r>
              <w:rPr>
                <w:rFonts w:ascii="GHEA Grapalat" w:hAnsi="GHEA Grapalat" w:cs="Sylfaen"/>
                <w:sz w:val="20"/>
                <w:szCs w:val="20"/>
              </w:rPr>
              <w:t>. Շահառուի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 xml:space="preserve">`   </w:t>
            </w:r>
            <w:r>
              <w:rPr>
                <w:rFonts w:ascii="GHEA Grapalat" w:hAnsi="GHEA Grapalat" w:cs="Sylfaen"/>
                <w:sz w:val="20"/>
                <w:szCs w:val="20"/>
              </w:rPr>
              <w:t>02508792</w:t>
            </w:r>
          </w:p>
        </w:tc>
      </w:tr>
      <w:tr w:rsidR="00CB18E6" w:rsidRPr="00E6597C" w14:paraId="4EAAE58F" w14:textId="77777777" w:rsidTr="002F4D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05D81BB0" w14:textId="2C8F2835" w:rsidR="00CB18E6" w:rsidRPr="00E6597C" w:rsidRDefault="00CB18E6" w:rsidP="00CB18E6">
            <w:pPr>
              <w:rPr>
                <w:rFonts w:ascii="GHEA Grapalat" w:hAnsi="GHEA Grapalat" w:cs="Arial"/>
                <w:sz w:val="20"/>
                <w:szCs w:val="20"/>
              </w:rPr>
            </w:pPr>
            <w:r>
              <w:rPr>
                <w:rFonts w:ascii="GHEA Grapalat" w:hAnsi="GHEA Grapalat" w:cs="Sylfaen"/>
                <w:sz w:val="20"/>
                <w:szCs w:val="20"/>
                <w:lang w:val="hy-AM"/>
              </w:rPr>
              <w:t>12.Շահառուին  սպասարկող Ֆինանսական կազմակերպություն (բանկ)`   Թիվ 1 Գանձապետական բաժանմունք</w:t>
            </w:r>
          </w:p>
        </w:tc>
      </w:tr>
      <w:tr w:rsidR="00CB18E6" w:rsidRPr="00E6597C" w14:paraId="59CBF382" w14:textId="77777777" w:rsidTr="002F4D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0D3588C0" w14:textId="0CF94E08" w:rsidR="00CB18E6" w:rsidRPr="00E6597C" w:rsidRDefault="00CB18E6" w:rsidP="00CB18E6">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3</w:t>
            </w:r>
            <w:r>
              <w:rPr>
                <w:rFonts w:ascii="GHEA Grapalat" w:hAnsi="GHEA Grapalat" w:cs="Sylfaen"/>
                <w:sz w:val="20"/>
                <w:szCs w:val="20"/>
              </w:rPr>
              <w:t>.Շահառուի</w:t>
            </w:r>
            <w:r>
              <w:rPr>
                <w:rFonts w:ascii="GHEA Grapalat" w:hAnsi="GHEA Grapalat" w:cs="Arial"/>
                <w:sz w:val="20"/>
                <w:szCs w:val="20"/>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 xml:space="preserve"> (</w:t>
            </w:r>
            <w:r>
              <w:rPr>
                <w:rFonts w:ascii="GHEA Grapalat" w:hAnsi="GHEA Grapalat" w:cs="Sylfaen"/>
                <w:sz w:val="20"/>
                <w:szCs w:val="20"/>
              </w:rPr>
              <w:t>հշ</w:t>
            </w:r>
            <w:r>
              <w:rPr>
                <w:rFonts w:ascii="GHEA Grapalat" w:hAnsi="GHEA Grapalat" w:cs="Arial"/>
                <w:sz w:val="20"/>
                <w:szCs w:val="20"/>
              </w:rPr>
              <w:t>.N)՝   900018001751</w:t>
            </w:r>
          </w:p>
        </w:tc>
      </w:tr>
      <w:tr w:rsidR="00334B2F" w:rsidRPr="00E6597C"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334B2F" w:rsidRPr="00E6597C"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334B2F" w:rsidRPr="00E6597C"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334B2F" w:rsidRPr="00E6597C"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194C6E">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E6597C"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223F5B85" w14:textId="77777777" w:rsidR="00334B2F" w:rsidRPr="00E6597C" w:rsidRDefault="00334B2F" w:rsidP="00CB0ADE">
            <w:pPr>
              <w:rPr>
                <w:rFonts w:ascii="GHEA Grapalat" w:hAnsi="GHEA Grapalat" w:cs="Arial"/>
                <w:sz w:val="20"/>
                <w:szCs w:val="20"/>
              </w:rPr>
            </w:pPr>
          </w:p>
        </w:tc>
      </w:tr>
      <w:tr w:rsidR="00334B2F" w:rsidRPr="00E6597C"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E6597C" w:rsidRDefault="00334B2F" w:rsidP="00CB0ADE">
            <w:pPr>
              <w:rPr>
                <w:rFonts w:ascii="GHEA Grapalat" w:hAnsi="GHEA Grapalat" w:cs="Arial"/>
                <w:sz w:val="20"/>
                <w:szCs w:val="20"/>
                <w:lang w:val="hy-AM"/>
              </w:rPr>
            </w:pPr>
          </w:p>
        </w:tc>
      </w:tr>
      <w:tr w:rsidR="00334B2F" w:rsidRPr="00E6597C"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4F8E46A6" w14:textId="77777777" w:rsidR="00334B2F" w:rsidRPr="00E6597C" w:rsidRDefault="00334B2F" w:rsidP="00CB0ADE">
            <w:pPr>
              <w:rPr>
                <w:rFonts w:ascii="GHEA Grapalat" w:hAnsi="GHEA Grapalat" w:cs="Sylfaen"/>
                <w:sz w:val="20"/>
                <w:szCs w:val="20"/>
                <w:lang w:val="ru-RU"/>
              </w:rPr>
            </w:pPr>
          </w:p>
        </w:tc>
      </w:tr>
      <w:tr w:rsidR="00334B2F" w:rsidRPr="00E6597C"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23608DF9" w14:textId="77777777" w:rsidR="00334B2F" w:rsidRPr="00E6597C" w:rsidRDefault="00334B2F" w:rsidP="00CB0ADE">
            <w:pPr>
              <w:rPr>
                <w:rFonts w:ascii="GHEA Grapalat" w:hAnsi="GHEA Grapalat" w:cs="Sylfaen"/>
                <w:sz w:val="20"/>
                <w:szCs w:val="20"/>
                <w:lang w:val="hy-AM"/>
              </w:rPr>
            </w:pPr>
          </w:p>
        </w:tc>
      </w:tr>
      <w:tr w:rsidR="00334B2F" w:rsidRPr="00E6597C"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7CB059BB" w14:textId="77777777" w:rsidR="00334B2F" w:rsidRPr="00E6597C" w:rsidRDefault="00334B2F" w:rsidP="00CB0ADE">
            <w:pPr>
              <w:rPr>
                <w:rFonts w:ascii="GHEA Grapalat" w:hAnsi="GHEA Grapalat" w:cs="Sylfaen"/>
                <w:sz w:val="20"/>
                <w:szCs w:val="20"/>
              </w:rPr>
            </w:pPr>
          </w:p>
          <w:p w14:paraId="146F4808"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334B2F" w:rsidRPr="00E6597C" w:rsidRDefault="00334B2F" w:rsidP="00CB0ADE">
            <w:pPr>
              <w:rPr>
                <w:rFonts w:ascii="GHEA Grapalat" w:hAnsi="GHEA Grapalat" w:cs="Tahoma"/>
                <w:color w:val="000000"/>
                <w:sz w:val="20"/>
                <w:szCs w:val="20"/>
              </w:rPr>
            </w:pPr>
          </w:p>
          <w:p w14:paraId="6D85783C" w14:textId="77777777" w:rsidR="00334B2F" w:rsidRPr="00E6597C" w:rsidRDefault="00334B2F" w:rsidP="00CB0ADE">
            <w:pPr>
              <w:rPr>
                <w:rFonts w:ascii="GHEA Grapalat" w:hAnsi="GHEA Grapalat" w:cs="Sylfaen"/>
                <w:sz w:val="20"/>
                <w:szCs w:val="20"/>
              </w:rPr>
            </w:pPr>
          </w:p>
          <w:p w14:paraId="34627794"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334B2F" w:rsidRPr="00E6597C" w:rsidRDefault="00334B2F" w:rsidP="00CB0ADE">
            <w:pPr>
              <w:rPr>
                <w:rFonts w:ascii="GHEA Grapalat" w:hAnsi="GHEA Grapalat" w:cs="Sylfaen"/>
                <w:sz w:val="20"/>
                <w:szCs w:val="20"/>
              </w:rPr>
            </w:pPr>
          </w:p>
          <w:p w14:paraId="4651432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334B2F" w:rsidRPr="00E6597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66D13271" w14:textId="77777777" w:rsidR="00334B2F" w:rsidRPr="00E6597C" w:rsidRDefault="00334B2F" w:rsidP="00CB0ADE">
            <w:pPr>
              <w:jc w:val="right"/>
              <w:rPr>
                <w:rFonts w:ascii="GHEA Grapalat" w:hAnsi="GHEA Grapalat" w:cs="Sylfaen"/>
                <w:sz w:val="20"/>
                <w:szCs w:val="20"/>
              </w:rPr>
            </w:pPr>
          </w:p>
          <w:p w14:paraId="0288FCC9"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334B2F" w:rsidRPr="00E6597C" w:rsidRDefault="00334B2F" w:rsidP="00CB0ADE">
            <w:pPr>
              <w:jc w:val="right"/>
              <w:rPr>
                <w:rFonts w:ascii="GHEA Grapalat" w:hAnsi="GHEA Grapalat" w:cs="Tahoma"/>
                <w:color w:val="000000"/>
                <w:sz w:val="20"/>
                <w:szCs w:val="20"/>
              </w:rPr>
            </w:pPr>
          </w:p>
          <w:p w14:paraId="77182F75" w14:textId="77777777" w:rsidR="00334B2F" w:rsidRPr="00E6597C" w:rsidRDefault="00334B2F" w:rsidP="00CB0ADE">
            <w:pPr>
              <w:jc w:val="right"/>
              <w:rPr>
                <w:rFonts w:ascii="GHEA Grapalat" w:hAnsi="GHEA Grapalat" w:cs="Tahoma"/>
                <w:color w:val="000000"/>
                <w:sz w:val="20"/>
                <w:szCs w:val="20"/>
              </w:rPr>
            </w:pPr>
          </w:p>
          <w:p w14:paraId="75E18BD2"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334B2F" w:rsidRPr="00E6597C" w:rsidRDefault="00334B2F" w:rsidP="00CB0ADE">
            <w:pPr>
              <w:jc w:val="right"/>
              <w:rPr>
                <w:rFonts w:ascii="GHEA Grapalat" w:hAnsi="GHEA Grapalat" w:cs="Sylfaen"/>
                <w:sz w:val="20"/>
                <w:szCs w:val="20"/>
              </w:rPr>
            </w:pPr>
          </w:p>
          <w:p w14:paraId="56AA9E1C"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334B2F" w:rsidRPr="00E6597C" w:rsidRDefault="00334B2F" w:rsidP="00CB0ADE">
            <w:pPr>
              <w:jc w:val="right"/>
              <w:rPr>
                <w:rFonts w:ascii="GHEA Grapalat" w:hAnsi="GHEA Grapalat" w:cs="Sylfaen"/>
                <w:sz w:val="20"/>
                <w:szCs w:val="20"/>
              </w:rPr>
            </w:pPr>
          </w:p>
        </w:tc>
      </w:tr>
      <w:tr w:rsidR="00334B2F" w:rsidRPr="00E6597C"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7B4B233F" w14:textId="77777777" w:rsidR="00334B2F" w:rsidRPr="00E6597C" w:rsidRDefault="00334B2F" w:rsidP="00CB0ADE">
            <w:pPr>
              <w:rPr>
                <w:rFonts w:ascii="GHEA Grapalat" w:hAnsi="GHEA Grapalat" w:cs="Tahoma"/>
                <w:color w:val="000000"/>
                <w:sz w:val="20"/>
                <w:szCs w:val="20"/>
              </w:rPr>
            </w:pPr>
          </w:p>
          <w:p w14:paraId="0C94124A" w14:textId="77777777"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334B2F" w:rsidRPr="00E6597C" w:rsidRDefault="00334B2F" w:rsidP="00CB0ADE">
            <w:pPr>
              <w:jc w:val="right"/>
              <w:rPr>
                <w:rFonts w:ascii="GHEA Grapalat" w:hAnsi="GHEA Grapalat" w:cs="Tahoma"/>
                <w:color w:val="000000"/>
                <w:sz w:val="20"/>
                <w:szCs w:val="20"/>
              </w:rPr>
            </w:pPr>
          </w:p>
          <w:p w14:paraId="3399D10C" w14:textId="77777777" w:rsidR="00334B2F" w:rsidRPr="00E6597C" w:rsidRDefault="00334B2F" w:rsidP="00CB0ADE">
            <w:pPr>
              <w:jc w:val="right"/>
              <w:rPr>
                <w:rFonts w:ascii="GHEA Grapalat" w:hAnsi="GHEA Grapalat" w:cs="Tahoma"/>
                <w:color w:val="000000"/>
                <w:sz w:val="20"/>
                <w:szCs w:val="20"/>
              </w:rPr>
            </w:pPr>
          </w:p>
          <w:p w14:paraId="2EF57A19"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063A358C" w14:textId="77777777" w:rsidR="00334B2F" w:rsidRPr="00E6597C" w:rsidRDefault="00334B2F" w:rsidP="00CB0ADE">
            <w:pPr>
              <w:jc w:val="right"/>
              <w:rPr>
                <w:rFonts w:ascii="GHEA Grapalat" w:hAnsi="GHEA Grapalat" w:cs="Arial"/>
                <w:sz w:val="20"/>
                <w:szCs w:val="20"/>
                <w:lang w:val="hy-AM"/>
              </w:rPr>
            </w:pPr>
          </w:p>
        </w:tc>
      </w:tr>
      <w:tr w:rsidR="00334B2F" w:rsidRPr="00E6597C"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70A72190" w14:textId="77777777" w:rsidR="00334B2F" w:rsidRPr="00E6597C" w:rsidRDefault="00334B2F" w:rsidP="00CB0ADE">
            <w:pPr>
              <w:rPr>
                <w:rFonts w:ascii="GHEA Grapalat" w:hAnsi="GHEA Grapalat" w:cs="Sylfaen"/>
                <w:sz w:val="20"/>
                <w:szCs w:val="20"/>
              </w:rPr>
            </w:pPr>
          </w:p>
          <w:p w14:paraId="56BF7B7C" w14:textId="77777777" w:rsidR="00334B2F" w:rsidRPr="00E6597C" w:rsidRDefault="00334B2F" w:rsidP="00CB0ADE">
            <w:pPr>
              <w:rPr>
                <w:rFonts w:ascii="GHEA Grapalat" w:hAnsi="GHEA Grapalat" w:cs="Sylfaen"/>
                <w:sz w:val="20"/>
                <w:szCs w:val="20"/>
              </w:rPr>
            </w:pPr>
          </w:p>
          <w:p w14:paraId="0AF12CBA"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334B2F" w:rsidRPr="00E6597C" w:rsidRDefault="00334B2F" w:rsidP="00CB0ADE">
            <w:pPr>
              <w:rPr>
                <w:rFonts w:ascii="GHEA Grapalat" w:hAnsi="GHEA Grapalat" w:cs="Sylfaen"/>
                <w:sz w:val="20"/>
                <w:szCs w:val="20"/>
              </w:rPr>
            </w:pPr>
          </w:p>
          <w:p w14:paraId="76088174"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334B2F" w:rsidRPr="00E6597C"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334B2F" w:rsidRPr="00E6597C" w:rsidRDefault="00334B2F" w:rsidP="00CB0ADE">
            <w:pPr>
              <w:rPr>
                <w:rFonts w:ascii="GHEA Grapalat" w:hAnsi="GHEA Grapalat" w:cs="Sylfaen"/>
                <w:sz w:val="20"/>
                <w:szCs w:val="20"/>
              </w:rPr>
            </w:pPr>
          </w:p>
          <w:p w14:paraId="1F2FD5C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09290D37" w14:textId="77777777" w:rsidR="00334B2F" w:rsidRPr="00E6597C" w:rsidRDefault="00334B2F"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EC99E7" w14:textId="77777777" w:rsidR="00334B2F" w:rsidRPr="00E6597C" w:rsidRDefault="00334B2F" w:rsidP="00CB0ADE">
            <w:pPr>
              <w:rPr>
                <w:rFonts w:ascii="GHEA Grapalat" w:hAnsi="GHEA Grapalat" w:cs="Sylfaen"/>
                <w:color w:val="000000"/>
                <w:sz w:val="20"/>
                <w:szCs w:val="20"/>
              </w:rPr>
            </w:pPr>
          </w:p>
          <w:p w14:paraId="3DD8D8C2" w14:textId="77777777" w:rsidR="00334B2F" w:rsidRPr="00E6597C" w:rsidRDefault="00334B2F" w:rsidP="00CB0ADE">
            <w:pPr>
              <w:rPr>
                <w:rFonts w:ascii="GHEA Grapalat" w:hAnsi="GHEA Grapalat" w:cs="Sylfaen"/>
                <w:sz w:val="20"/>
                <w:szCs w:val="20"/>
              </w:rPr>
            </w:pPr>
          </w:p>
          <w:p w14:paraId="430059E7" w14:textId="77777777" w:rsidR="00334B2F" w:rsidRPr="00E6597C" w:rsidRDefault="00334B2F" w:rsidP="00CB0ADE">
            <w:pPr>
              <w:jc w:val="right"/>
              <w:rPr>
                <w:rFonts w:ascii="GHEA Grapalat" w:hAnsi="GHEA Grapalat" w:cs="Arial"/>
                <w:sz w:val="20"/>
                <w:szCs w:val="20"/>
              </w:rPr>
            </w:pPr>
          </w:p>
        </w:tc>
      </w:tr>
    </w:tbl>
    <w:p w14:paraId="48669EAB"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Նշված դաշտի/</w:t>
            </w:r>
          </w:p>
          <w:p w14:paraId="46882A1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2FACC602"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1234FF97"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E6597C"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334B2F" w:rsidRPr="00E6597C"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334B2F" w:rsidRPr="00E6597C"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EBCF3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EDA64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76288F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50FBE9A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w:t>
            </w:r>
            <w:r w:rsidRPr="00E6597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334B2F" w:rsidRPr="00E6597C"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60058E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32B6B0C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7AEE4C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5B011A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334B2F" w:rsidRPr="00057259"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6597C" w:rsidRDefault="00AD6C4A" w:rsidP="00CB0ADE">
            <w:pPr>
              <w:jc w:val="center"/>
              <w:rPr>
                <w:rFonts w:ascii="GHEA Grapalat" w:hAnsi="GHEA Grapalat"/>
                <w:sz w:val="20"/>
                <w:szCs w:val="20"/>
                <w:lang w:val="hy-AM"/>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057259"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7A7C1F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E6597C">
              <w:rPr>
                <w:rFonts w:ascii="GHEA Grapalat" w:hAnsi="GHEA Grapalat"/>
                <w:sz w:val="20"/>
                <w:szCs w:val="20"/>
              </w:rPr>
              <w:lastRenderedPageBreak/>
              <w:t>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334B2F" w:rsidRPr="00057259"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2BB4BCC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334B2F" w:rsidRPr="00057259"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6250E8A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53F929CA" w14:textId="77777777" w:rsidR="00334B2F" w:rsidRPr="00E6597C" w:rsidRDefault="00334B2F" w:rsidP="00CB0ADE">
            <w:pPr>
              <w:jc w:val="center"/>
              <w:rPr>
                <w:rFonts w:ascii="GHEA Grapalat" w:hAnsi="GHEA Grapalat"/>
                <w:sz w:val="20"/>
                <w:szCs w:val="20"/>
                <w:lang w:val="hy-AM"/>
              </w:rPr>
            </w:pPr>
          </w:p>
        </w:tc>
      </w:tr>
      <w:tr w:rsidR="00334B2F" w:rsidRPr="00057259"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601CF95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334B2F" w:rsidRPr="00E6597C"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2511A7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264FC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w:t>
            </w:r>
            <w:r w:rsidRPr="00E6597C">
              <w:rPr>
                <w:rFonts w:ascii="GHEA Grapalat" w:hAnsi="GHEA Grapalat"/>
                <w:sz w:val="20"/>
                <w:szCs w:val="20"/>
              </w:rPr>
              <w:lastRenderedPageBreak/>
              <w:t xml:space="preserve">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2210B2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612CF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6597C" w:rsidRDefault="00334B2F" w:rsidP="00CB0ADE">
            <w:pPr>
              <w:jc w:val="center"/>
              <w:rPr>
                <w:rFonts w:ascii="GHEA Grapalat" w:hAnsi="GHEA Grapalat"/>
                <w:sz w:val="20"/>
                <w:szCs w:val="20"/>
              </w:rPr>
            </w:pPr>
          </w:p>
        </w:tc>
      </w:tr>
    </w:tbl>
    <w:p w14:paraId="2CC47E0E" w14:textId="77777777" w:rsidR="00334B2F" w:rsidRPr="00E6597C" w:rsidRDefault="00334B2F" w:rsidP="00334B2F">
      <w:pPr>
        <w:pStyle w:val="BodyTextIndent"/>
        <w:jc w:val="right"/>
        <w:rPr>
          <w:rFonts w:ascii="GHEA Grapalat" w:hAnsi="GHEA Grapalat" w:cs="Sylfaen"/>
          <w:i w:val="0"/>
          <w:lang w:val="en-US"/>
        </w:rPr>
      </w:pPr>
    </w:p>
    <w:p w14:paraId="09249B68" w14:textId="77777777" w:rsidR="00334B2F" w:rsidRPr="00E6597C" w:rsidRDefault="00334B2F" w:rsidP="00334B2F">
      <w:pPr>
        <w:pStyle w:val="BodyTextIndent"/>
        <w:jc w:val="right"/>
        <w:rPr>
          <w:rFonts w:ascii="GHEA Grapalat" w:hAnsi="GHEA Grapalat" w:cs="Sylfaen"/>
          <w:i w:val="0"/>
          <w:lang w:val="en-US"/>
        </w:rPr>
      </w:pPr>
    </w:p>
    <w:p w14:paraId="5C6AAC39" w14:textId="77777777" w:rsidR="00334B2F" w:rsidRPr="00E6597C" w:rsidRDefault="00334B2F" w:rsidP="00334B2F">
      <w:pPr>
        <w:pStyle w:val="BodyTextIndent"/>
        <w:jc w:val="right"/>
        <w:rPr>
          <w:rFonts w:ascii="GHEA Grapalat" w:hAnsi="GHEA Grapalat" w:cs="Sylfaen"/>
          <w:i w:val="0"/>
          <w:lang w:val="en-US"/>
        </w:rPr>
      </w:pPr>
    </w:p>
    <w:p w14:paraId="035DFB30" w14:textId="77777777" w:rsidR="00334B2F" w:rsidRPr="00E6597C" w:rsidRDefault="00334B2F" w:rsidP="00334B2F">
      <w:pPr>
        <w:pStyle w:val="BodyTextIndent"/>
        <w:jc w:val="right"/>
        <w:rPr>
          <w:rFonts w:ascii="GHEA Grapalat" w:hAnsi="GHEA Grapalat" w:cs="Sylfaen"/>
          <w:i w:val="0"/>
          <w:lang w:val="en-US"/>
        </w:rPr>
      </w:pPr>
    </w:p>
    <w:p w14:paraId="470FEA37" w14:textId="70BFC057" w:rsidR="00807F72" w:rsidRDefault="00334B2F" w:rsidP="00CB18E6">
      <w:pPr>
        <w:pStyle w:val="BodyTextIndent3"/>
        <w:spacing w:line="240" w:lineRule="auto"/>
        <w:jc w:val="right"/>
        <w:rPr>
          <w:rFonts w:ascii="GHEA Grapalat" w:hAnsi="GHEA Grapalat" w:cs="Sylfaen"/>
          <w:b/>
          <w:lang w:val="hy-AM"/>
        </w:rPr>
      </w:pPr>
      <w:r w:rsidRPr="00E6597C">
        <w:rPr>
          <w:rFonts w:ascii="GHEA Grapalat" w:hAnsi="GHEA Grapalat"/>
          <w:b/>
          <w:lang w:val="hy-AM"/>
        </w:rPr>
        <w:br w:type="page"/>
      </w:r>
    </w:p>
    <w:p w14:paraId="536EBA50" w14:textId="0E24FC8B" w:rsidR="00F02279" w:rsidRPr="00CB18E6" w:rsidRDefault="00F02279" w:rsidP="00F0227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lastRenderedPageBreak/>
        <w:t xml:space="preserve">Հավելված </w:t>
      </w:r>
      <w:r w:rsidR="0019419E" w:rsidRPr="00CB18E6">
        <w:rPr>
          <w:rFonts w:ascii="GHEA Grapalat" w:hAnsi="GHEA Grapalat" w:cs="Sylfaen"/>
          <w:b/>
          <w:lang w:val="hy-AM"/>
        </w:rPr>
        <w:t>7</w:t>
      </w:r>
      <w:r w:rsidR="00F1088F">
        <w:rPr>
          <w:rStyle w:val="FootnoteReference"/>
          <w:rFonts w:ascii="GHEA Grapalat" w:hAnsi="GHEA Grapalat" w:cs="Sylfaen"/>
          <w:b/>
        </w:rPr>
        <w:footnoteReference w:id="20"/>
      </w:r>
    </w:p>
    <w:p w14:paraId="59EE6AB3" w14:textId="5DADF0A9" w:rsidR="00F02279" w:rsidRPr="00E6597C" w:rsidRDefault="00CB18E6" w:rsidP="00F02279">
      <w:pPr>
        <w:pStyle w:val="BodyTextIndent3"/>
        <w:spacing w:line="240" w:lineRule="auto"/>
        <w:jc w:val="right"/>
        <w:rPr>
          <w:rFonts w:ascii="GHEA Grapalat" w:hAnsi="GHEA Grapalat" w:cs="Sylfaen"/>
          <w:b/>
          <w:lang w:val="hy-AM"/>
        </w:rPr>
      </w:pPr>
      <w:r w:rsidRPr="00EA2FBF">
        <w:rPr>
          <w:rFonts w:ascii="GHEA Grapalat" w:hAnsi="GHEA Grapalat" w:cs="Sylfaen"/>
          <w:b/>
          <w:lang w:val="es-ES"/>
        </w:rPr>
        <w:t>«</w:t>
      </w:r>
      <w:r w:rsidR="00255054">
        <w:rPr>
          <w:rFonts w:ascii="GHEA Grapalat" w:hAnsi="GHEA Grapalat" w:cs="Sylfaen"/>
          <w:b/>
          <w:lang w:val="es-ES"/>
        </w:rPr>
        <w:t>ՀԱՖՆ-ԲՄԱՇՁԲ-24/94</w:t>
      </w:r>
      <w:r w:rsidRPr="00EA2FBF">
        <w:rPr>
          <w:rFonts w:ascii="GHEA Grapalat" w:hAnsi="GHEA Grapalat" w:cs="Sylfaen"/>
          <w:b/>
          <w:lang w:val="es-ES"/>
        </w:rPr>
        <w:t>»</w:t>
      </w:r>
      <w:r w:rsidR="00F02279" w:rsidRPr="00E6597C">
        <w:rPr>
          <w:rFonts w:ascii="GHEA Grapalat" w:hAnsi="GHEA Grapalat" w:cs="Sylfaen"/>
          <w:b/>
          <w:lang w:val="hy-AM"/>
        </w:rPr>
        <w:t>*  ծածկագրով</w:t>
      </w:r>
    </w:p>
    <w:p w14:paraId="2A80347D" w14:textId="77777777" w:rsidR="00F02279" w:rsidRPr="00E6597C" w:rsidRDefault="00F02279" w:rsidP="00F0227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բաց մրցույթի հրավերի</w:t>
      </w:r>
    </w:p>
    <w:p w14:paraId="136A62A0" w14:textId="77777777" w:rsidR="00F02279" w:rsidRPr="00E6597C" w:rsidRDefault="00F02279" w:rsidP="00F02279">
      <w:pPr>
        <w:jc w:val="right"/>
        <w:rPr>
          <w:rFonts w:ascii="GHEA Grapalat" w:hAnsi="GHEA Grapalat"/>
          <w:lang w:val="es-ES"/>
        </w:rPr>
      </w:pPr>
    </w:p>
    <w:p w14:paraId="735644FA" w14:textId="77777777" w:rsidR="00F02279" w:rsidRPr="00E6597C" w:rsidRDefault="00F02279" w:rsidP="00F02279">
      <w:pPr>
        <w:tabs>
          <w:tab w:val="left" w:pos="2268"/>
        </w:tabs>
        <w:ind w:left="-284" w:firstLine="284"/>
        <w:jc w:val="right"/>
        <w:rPr>
          <w:rFonts w:ascii="GHEA Grapalat" w:hAnsi="GHEA Grapalat"/>
          <w:lang w:val="es-ES"/>
        </w:rPr>
      </w:pPr>
    </w:p>
    <w:p w14:paraId="4FA11525" w14:textId="77777777" w:rsidR="00F02279" w:rsidRPr="00E6597C" w:rsidRDefault="00F02279" w:rsidP="00F02279">
      <w:pPr>
        <w:ind w:left="-142" w:firstLine="142"/>
        <w:jc w:val="center"/>
        <w:rPr>
          <w:rFonts w:ascii="GHEA Grapalat" w:hAnsi="GHEA Grapalat"/>
          <w:b/>
          <w:sz w:val="20"/>
          <w:szCs w:val="20"/>
          <w:lang w:val="es-ES"/>
        </w:rPr>
      </w:pPr>
      <w:r w:rsidRPr="00E6597C">
        <w:rPr>
          <w:rFonts w:ascii="GHEA Grapalat" w:hAnsi="GHEA Grapalat" w:cs="Sylfaen"/>
          <w:b/>
          <w:sz w:val="20"/>
          <w:szCs w:val="20"/>
          <w:lang w:val="pt-BR"/>
        </w:rPr>
        <w:t>ՊԵՏՈՒԹՅԱՆ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ԿԱՐԻՔՆԵՐԻ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ՀԱՄԱՐ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ԿԱՊԱԼԱՅԻՆ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ԿԱՏԱՐՄԱՆ</w:t>
      </w:r>
    </w:p>
    <w:p w14:paraId="71B4FCB0" w14:textId="77777777" w:rsidR="00F02279" w:rsidRPr="00E6597C" w:rsidRDefault="00F02279" w:rsidP="00F02279">
      <w:pPr>
        <w:ind w:left="-142" w:firstLine="142"/>
        <w:jc w:val="center"/>
        <w:rPr>
          <w:rFonts w:ascii="GHEA Grapalat" w:hAnsi="GHEA Grapalat" w:cs="Times Armenian"/>
          <w:b/>
          <w:sz w:val="20"/>
          <w:szCs w:val="20"/>
          <w:lang w:val="es-ES"/>
        </w:rPr>
      </w:pPr>
      <w:r w:rsidRPr="00E6597C">
        <w:rPr>
          <w:rFonts w:ascii="GHEA Grapalat" w:hAnsi="GHEA Grapalat" w:cs="Sylfaen"/>
          <w:b/>
          <w:sz w:val="20"/>
          <w:szCs w:val="20"/>
          <w:lang w:val="pt-BR"/>
        </w:rPr>
        <w:t>ՊԵՏԱԿԱՆ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ԳՆՄԱՆ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ՊԱՅՄԱՆԱԳԻՐ</w:t>
      </w:r>
      <w:r w:rsidRPr="00E6597C">
        <w:rPr>
          <w:rFonts w:ascii="GHEA Grapalat" w:hAnsi="GHEA Grapalat" w:cs="Times Armenian"/>
          <w:b/>
          <w:sz w:val="20"/>
          <w:szCs w:val="20"/>
          <w:lang w:val="es-ES"/>
        </w:rPr>
        <w:t xml:space="preserve">   </w:t>
      </w:r>
    </w:p>
    <w:p w14:paraId="474EDA62" w14:textId="2EDBA500"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00CB18E6" w:rsidRPr="00EA2FBF">
        <w:rPr>
          <w:rFonts w:ascii="GHEA Grapalat" w:hAnsi="GHEA Grapalat" w:cs="Sylfaen"/>
          <w:b/>
          <w:sz w:val="20"/>
          <w:szCs w:val="20"/>
          <w:lang w:val="es-ES"/>
        </w:rPr>
        <w:t>«</w:t>
      </w:r>
      <w:r w:rsidR="00255054">
        <w:rPr>
          <w:rFonts w:ascii="GHEA Grapalat" w:hAnsi="GHEA Grapalat" w:cs="Sylfaen"/>
          <w:b/>
          <w:sz w:val="20"/>
          <w:szCs w:val="20"/>
          <w:lang w:val="es-ES"/>
        </w:rPr>
        <w:t>ՀԱՖՆ-ԲՄԱՇՁԲ-24/94</w:t>
      </w:r>
      <w:r w:rsidR="00CB18E6" w:rsidRPr="00EA2FBF">
        <w:rPr>
          <w:rFonts w:ascii="GHEA Grapalat" w:hAnsi="GHEA Grapalat" w:cs="Sylfaen"/>
          <w:b/>
          <w:sz w:val="20"/>
          <w:szCs w:val="20"/>
          <w:lang w:val="es-ES"/>
        </w:rPr>
        <w:t>»</w:t>
      </w:r>
    </w:p>
    <w:p w14:paraId="371CB18D"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62D440CB" w14:textId="77777777" w:rsidR="00F02279" w:rsidRPr="00E6597C" w:rsidRDefault="00F02279" w:rsidP="00F02279">
      <w:pPr>
        <w:jc w:val="both"/>
        <w:rPr>
          <w:rFonts w:ascii="GHEA Grapalat" w:hAnsi="GHEA Grapalat"/>
          <w:lang w:val="es-ES"/>
        </w:rPr>
      </w:pPr>
    </w:p>
    <w:p w14:paraId="03C68C08" w14:textId="77777777" w:rsidR="00F02279" w:rsidRPr="00E6597C" w:rsidRDefault="00F02279" w:rsidP="00F02279">
      <w:pPr>
        <w:jc w:val="both"/>
        <w:rPr>
          <w:rFonts w:ascii="GHEA Grapalat" w:hAnsi="GHEA Grapalat"/>
          <w:lang w:val="es-ES"/>
        </w:rPr>
      </w:pPr>
    </w:p>
    <w:p w14:paraId="72F6D20A" w14:textId="77777777"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5CF1F1C4" w14:textId="0EEB4A9D" w:rsidR="00F02279" w:rsidRPr="00E6597C" w:rsidRDefault="00F02279" w:rsidP="00F02279">
      <w:pPr>
        <w:ind w:firstLine="720"/>
        <w:jc w:val="both"/>
        <w:rPr>
          <w:rFonts w:ascii="GHEA Grapalat" w:hAnsi="GHEA Grapalat"/>
          <w:lang w:val="es-ES"/>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006E3999">
        <w:rPr>
          <w:rFonts w:ascii="GHEA Grapalat" w:hAnsi="GHEA Grapalat"/>
          <w:sz w:val="20"/>
          <w:szCs w:val="20"/>
          <w:lang w:val="hy-AM"/>
        </w:rPr>
        <w:t xml:space="preserve">նախագծային փաստաթղթերով, ներառյալ </w:t>
      </w:r>
      <w:r w:rsidR="006E3999">
        <w:rPr>
          <w:rFonts w:ascii="GHEA Grapalat" w:hAnsi="GHEA Grapalat" w:cs="Sylfaen"/>
          <w:sz w:val="20"/>
          <w:szCs w:val="20"/>
          <w:lang w:val="hy-AM"/>
        </w:rPr>
        <w:t xml:space="preserve">դրանցով նախատեսված </w:t>
      </w:r>
      <w:r w:rsidR="006E3999"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կամ</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 xml:space="preserve"> սարքերի ու սարքավորումների</w:t>
      </w:r>
      <w:r w:rsidR="006E3999">
        <w:rPr>
          <w:rFonts w:ascii="GHEA Grapalat" w:hAnsi="GHEA Grapalat" w:cs="Arial"/>
          <w:sz w:val="20"/>
          <w:szCs w:val="20"/>
          <w:lang w:val="hy-AM"/>
        </w:rPr>
        <w:t xml:space="preserve"> տեղադրումը </w:t>
      </w:r>
      <w:r w:rsidR="006E3999" w:rsidRPr="00AD0AD8">
        <w:rPr>
          <w:rFonts w:ascii="GHEA Grapalat" w:hAnsi="GHEA Grapalat" w:cs="Arial"/>
          <w:sz w:val="20"/>
          <w:szCs w:val="20"/>
          <w:lang w:val="es-ES"/>
        </w:rPr>
        <w:t>(</w:t>
      </w:r>
      <w:r w:rsidR="006E3999">
        <w:rPr>
          <w:rFonts w:ascii="GHEA Grapalat" w:hAnsi="GHEA Grapalat" w:cs="Arial"/>
          <w:sz w:val="20"/>
          <w:szCs w:val="20"/>
          <w:lang w:val="es-ES"/>
        </w:rPr>
        <w:t>օգտագործ</w:t>
      </w:r>
      <w:r w:rsidR="006E3999">
        <w:rPr>
          <w:rFonts w:ascii="GHEA Grapalat" w:hAnsi="GHEA Grapalat" w:cs="Arial"/>
          <w:sz w:val="20"/>
          <w:szCs w:val="20"/>
          <w:lang w:val="hy-AM"/>
        </w:rPr>
        <w:t>ումը</w:t>
      </w:r>
      <w:r w:rsidR="006E3999" w:rsidRPr="00AD0AD8">
        <w:rPr>
          <w:rFonts w:ascii="GHEA Grapalat" w:hAnsi="GHEA Grapalat" w:cs="Arial"/>
          <w:sz w:val="20"/>
          <w:szCs w:val="20"/>
          <w:lang w:val="es-ES"/>
        </w:rPr>
        <w:t>)</w:t>
      </w:r>
      <w:r w:rsidR="006E3999">
        <w:rPr>
          <w:rFonts w:ascii="GHEA Grapalat" w:hAnsi="GHEA Grapalat" w:cs="Arial"/>
          <w:sz w:val="20"/>
          <w:szCs w:val="20"/>
          <w:lang w:val="hy-AM"/>
        </w:rPr>
        <w:t xml:space="preserve"> և</w:t>
      </w:r>
      <w:r w:rsidR="006E3999"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____________________________</w:t>
      </w:r>
    </w:p>
    <w:p w14:paraId="48D4C3B8" w14:textId="77777777" w:rsidR="00F02279" w:rsidRPr="00E6597C" w:rsidRDefault="00F02279" w:rsidP="00F02279">
      <w:pPr>
        <w:ind w:firstLine="720"/>
        <w:jc w:val="both"/>
        <w:rPr>
          <w:rFonts w:ascii="GHEA Grapalat" w:hAnsi="GHEA Grapalat"/>
          <w:vertAlign w:val="superscript"/>
          <w:lang w:val="es-ES"/>
        </w:rPr>
      </w:pPr>
      <w:r w:rsidRPr="00E6597C">
        <w:rPr>
          <w:rFonts w:ascii="GHEA Grapalat" w:hAnsi="GHEA Grapalat" w:cs="Sylfaen"/>
          <w:vertAlign w:val="superscript"/>
          <w:lang w:val="pt-BR"/>
        </w:rPr>
        <w:t xml:space="preserve">                                                                                                                                                                 Աշխատանքների</w:t>
      </w:r>
      <w:r w:rsidRPr="00E6597C">
        <w:rPr>
          <w:rFonts w:ascii="GHEA Grapalat" w:hAnsi="GHEA Grapalat"/>
          <w:vertAlign w:val="superscript"/>
          <w:lang w:val="es-ES"/>
        </w:rPr>
        <w:t xml:space="preserve"> </w:t>
      </w:r>
      <w:r w:rsidRPr="00E6597C">
        <w:rPr>
          <w:rFonts w:ascii="GHEA Grapalat" w:hAnsi="GHEA Grapalat" w:cs="Sylfaen"/>
          <w:vertAlign w:val="superscript"/>
          <w:lang w:val="pt-BR"/>
        </w:rPr>
        <w:t>անվանումը</w:t>
      </w:r>
    </w:p>
    <w:p w14:paraId="13D7F8B0" w14:textId="4A924B6F" w:rsidR="006E3999" w:rsidRPr="007F0FB8" w:rsidRDefault="00F02279" w:rsidP="006E3999">
      <w:pPr>
        <w:jc w:val="both"/>
        <w:rPr>
          <w:rFonts w:ascii="GHEA Grapalat" w:hAnsi="GHEA Grapalat"/>
          <w:sz w:val="20"/>
          <w:szCs w:val="20"/>
          <w:lang w:val="hy-AM"/>
        </w:rPr>
      </w:pPr>
      <w:r w:rsidRPr="00E6597C">
        <w:rPr>
          <w:rFonts w:ascii="GHEA Grapalat" w:hAnsi="GHEA Grapalat" w:cs="Sylfaen"/>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sidR="006E3999">
        <w:rPr>
          <w:rFonts w:ascii="GHEA Grapalat" w:hAnsi="GHEA Grapalat" w:cs="Tahoma"/>
          <w:sz w:val="20"/>
          <w:szCs w:val="20"/>
          <w:lang w:val="hy-AM"/>
        </w:rPr>
        <w:t xml:space="preserve"> Սույն պայմանագրի անբաժանելի մաս է հանդիսանում ......... ծածկագրով գնման ընթացակարգին մասնակցելու շրջանակում Կապալատուի կողմից հայտով ներկայացված՝ </w:t>
      </w:r>
      <w:r w:rsidR="006E3999">
        <w:rPr>
          <w:rFonts w:ascii="GHEA Grapalat" w:hAnsi="GHEA Grapalat" w:cs="Sylfaen"/>
          <w:sz w:val="20"/>
          <w:lang w:val="hy-AM"/>
        </w:rPr>
        <w:t xml:space="preserve">նախագծային փաստաթղթերով </w:t>
      </w:r>
      <w:r w:rsidR="006E3999" w:rsidRPr="007F0FB8">
        <w:rPr>
          <w:rFonts w:ascii="GHEA Grapalat" w:hAnsi="GHEA Grapalat" w:cs="Sylfaen"/>
          <w:sz w:val="20"/>
          <w:lang w:val="hy-AM"/>
        </w:rPr>
        <w:t>սահմանված</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տեխնիկական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բնութագրերին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երաշխիքային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սպասարկման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պայմաններին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համապատասխանող</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նյութերի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ու</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սարքավորումների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տեղադրման</w:t>
      </w:r>
      <w:r w:rsidR="006E3999" w:rsidRPr="005C4D07">
        <w:rPr>
          <w:rFonts w:ascii="GHEA Grapalat" w:hAnsi="GHEA Grapalat" w:cs="Sylfaen"/>
          <w:sz w:val="20"/>
          <w:lang w:val="af-ZA"/>
        </w:rPr>
        <w:t xml:space="preserve"> </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Pr>
          <w:rFonts w:ascii="GHEA Grapalat" w:hAnsi="GHEA Grapalat" w:cs="Sylfaen"/>
          <w:sz w:val="20"/>
          <w:lang w:val="hy-AM"/>
        </w:rPr>
        <w:t xml:space="preserve"> </w:t>
      </w:r>
      <w:r w:rsidR="006E3999" w:rsidRPr="007F0FB8">
        <w:rPr>
          <w:rFonts w:ascii="GHEA Grapalat" w:hAnsi="GHEA Grapalat" w:cs="Sylfaen"/>
          <w:sz w:val="20"/>
          <w:lang w:val="hy-AM"/>
        </w:rPr>
        <w:t>պարտավորության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r w:rsidR="007A0BB9" w:rsidRPr="00FB1EC7">
        <w:rPr>
          <w:rFonts w:ascii="GHEA Grapalat" w:hAnsi="GHEA Grapalat" w:cs="Tahoma"/>
          <w:sz w:val="20"/>
          <w:szCs w:val="20"/>
          <w:lang w:val="es-ES"/>
        </w:rPr>
        <w:t>։</w:t>
      </w:r>
    </w:p>
    <w:p w14:paraId="55E0FB87" w14:textId="77777777" w:rsidR="00F02279" w:rsidRPr="00E6597C" w:rsidRDefault="00F02279" w:rsidP="00F02279">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____________________________:</w:t>
      </w:r>
    </w:p>
    <w:p w14:paraId="331E563E" w14:textId="602DBD58" w:rsidR="00F02279" w:rsidRPr="00E6597C" w:rsidRDefault="00F02279" w:rsidP="00F02279">
      <w:pPr>
        <w:tabs>
          <w:tab w:val="left" w:pos="1134"/>
        </w:tabs>
        <w:ind w:firstLine="720"/>
        <w:jc w:val="both"/>
        <w:rPr>
          <w:rFonts w:ascii="GHEA Grapalat" w:hAnsi="GHEA Grapalat" w:cs="Times Armenian"/>
          <w:vertAlign w:val="superscript"/>
          <w:lang w:val="es-ES"/>
        </w:rPr>
      </w:pPr>
      <w:r w:rsidRPr="00E6597C">
        <w:rPr>
          <w:rFonts w:ascii="GHEA Grapalat" w:hAnsi="GHEA Grapalat" w:cs="Sylfaen"/>
          <w:vertAlign w:val="superscript"/>
          <w:lang w:val="pt-BR"/>
        </w:rPr>
        <w:t xml:space="preserve">                                                  </w:t>
      </w:r>
      <w:r w:rsidR="00717204">
        <w:rPr>
          <w:rFonts w:ascii="GHEA Grapalat" w:hAnsi="GHEA Grapalat" w:cs="Sylfaen"/>
          <w:vertAlign w:val="superscript"/>
          <w:lang w:val="pt-BR"/>
        </w:rPr>
        <w:t xml:space="preserve">                    </w:t>
      </w:r>
      <w:r w:rsidRPr="00E6597C">
        <w:rPr>
          <w:rFonts w:ascii="GHEA Grapalat" w:hAnsi="GHEA Grapalat" w:cs="Sylfaen"/>
          <w:vertAlign w:val="superscript"/>
          <w:lang w:val="pt-BR"/>
        </w:rPr>
        <w:t xml:space="preserve">          աշխատանքների</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կատարման</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վերջնաժամկետը</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lastRenderedPageBreak/>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ins w:id="10" w:author="Sergey Shahnazaryan" w:date="2024-02-09T13:51:00Z"/>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77777777" w:rsidR="00E149D8"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p>
    <w:p w14:paraId="79347433" w14:textId="0ED56192" w:rsidR="00E149D8" w:rsidRPr="007F0FB8" w:rsidRDefault="00E149D8" w:rsidP="00E149D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3F4B92F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43CF5238"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աշխատանքային և տեխնիկական 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614998B4" w:rsidR="006D0D29" w:rsidRDefault="00E149D8" w:rsidP="006D0D29">
      <w:pPr>
        <w:tabs>
          <w:tab w:val="left" w:pos="1276"/>
        </w:tabs>
        <w:ind w:firstLine="720"/>
        <w:jc w:val="both"/>
        <w:rPr>
          <w:ins w:id="11" w:author="Sergey Shahnazaryan" w:date="2024-02-09T13:52:00Z"/>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CB18E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 xml:space="preserve">ինժեներական հաղորդակցուղիների համակարգերի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CB18E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del w:id="12" w:author="Sergey Shahnazaryan" w:date="2024-02-09T13:52:00Z">
        <w:r w:rsidR="006D0D29" w:rsidRPr="00717204" w:rsidDel="00E149D8">
          <w:rPr>
            <w:rFonts w:ascii="GHEA Grapalat" w:hAnsi="GHEA Grapalat" w:cs="Sylfaen"/>
            <w:sz w:val="20"/>
            <w:szCs w:val="20"/>
            <w:lang w:val="pt-BR"/>
          </w:rPr>
          <w:delText>։</w:delText>
        </w:r>
      </w:del>
      <w:ins w:id="13" w:author="Sergey Shahnazaryan" w:date="2024-02-09T13:52:00Z">
        <w:r>
          <w:rPr>
            <w:rFonts w:ascii="GHEA Grapalat" w:hAnsi="GHEA Grapalat" w:cs="Sylfaen"/>
            <w:sz w:val="20"/>
            <w:szCs w:val="20"/>
            <w:lang w:val="hy-AM"/>
          </w:rPr>
          <w:t>.</w:t>
        </w:r>
      </w:ins>
    </w:p>
    <w:p w14:paraId="7B798F18" w14:textId="7FB3C19F"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lastRenderedPageBreak/>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3576F152" w14:textId="45509692" w:rsidR="00F02279" w:rsidRPr="00E6597C" w:rsidDel="00E149D8" w:rsidRDefault="00F02279" w:rsidP="00F02279">
      <w:pPr>
        <w:tabs>
          <w:tab w:val="left" w:pos="1276"/>
        </w:tabs>
        <w:ind w:firstLine="720"/>
        <w:jc w:val="both"/>
        <w:rPr>
          <w:del w:id="14" w:author="Sergey Shahnazaryan" w:date="2024-02-09T13:52:00Z"/>
          <w:rFonts w:ascii="GHEA Grapalat" w:hAnsi="GHEA Grapalat"/>
          <w:sz w:val="20"/>
          <w:szCs w:val="20"/>
          <w:lang w:val="es-ES"/>
        </w:rPr>
      </w:pP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44318217"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 </w:t>
      </w:r>
      <w:r w:rsidRPr="00C1134C">
        <w:rPr>
          <w:rFonts w:ascii="GHEA Grapalat" w:hAnsi="GHEA Grapalat" w:cs="Sylfaen"/>
          <w:sz w:val="20"/>
          <w:szCs w:val="20"/>
          <w:lang w:val="hy-AM"/>
        </w:rPr>
        <w:t xml:space="preserve">օր (առնվազն 365 օրացուցային օր)։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F1088F">
        <w:rPr>
          <w:rStyle w:val="FootnoteReference"/>
          <w:rFonts w:ascii="GHEA Grapalat" w:hAnsi="GHEA Grapalat" w:cs="Sylfaen"/>
          <w:sz w:val="20"/>
          <w:szCs w:val="20"/>
          <w:lang w:val="hy-AM"/>
        </w:rPr>
        <w:footnoteReference w:id="21"/>
      </w:r>
    </w:p>
    <w:p w14:paraId="0550CC98" w14:textId="40FCC055"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00E149D8">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00F1088F">
        <w:rPr>
          <w:rStyle w:val="FootnoteReference"/>
          <w:rFonts w:ascii="GHEA Grapalat" w:hAnsi="GHEA Grapalat" w:cs="Sylfaen"/>
          <w:sz w:val="20"/>
          <w:szCs w:val="20"/>
          <w:lang w:val="pt-BR"/>
        </w:rPr>
        <w:footnoteReference w:id="22"/>
      </w:r>
      <w:r w:rsidRPr="00E6597C">
        <w:rPr>
          <w:rFonts w:ascii="GHEA Grapalat" w:hAnsi="GHEA Grapalat" w:cs="Times Armenian"/>
          <w:color w:val="FFFFFF"/>
          <w:sz w:val="20"/>
          <w:szCs w:val="20"/>
          <w:lang w:val="es-ES"/>
        </w:rPr>
        <w:t xml:space="preserve"> </w:t>
      </w:r>
    </w:p>
    <w:p w14:paraId="07C5A10A"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r w:rsidR="0019419E" w:rsidRPr="00E6597C">
        <w:rPr>
          <w:rFonts w:ascii="GHEA Grapalat" w:hAnsi="GHEA Grapalat" w:cs="Times Armenian"/>
          <w:sz w:val="20"/>
          <w:szCs w:val="20"/>
          <w:lang w:val="es-ES"/>
        </w:rPr>
        <w:t>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15387FAC"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 xml:space="preserve">վերաբերյալ առկա է </w:t>
      </w:r>
      <w:r w:rsidR="00F90F86">
        <w:rPr>
          <w:rFonts w:ascii="GHEA Grapalat" w:hAnsi="GHEA Grapalat"/>
          <w:sz w:val="20"/>
          <w:lang w:val="hy-AM"/>
        </w:rPr>
        <w:t>վերանորոգման աշխատանքներ</w:t>
      </w:r>
      <w:r w:rsidR="006D0D29">
        <w:rPr>
          <w:rFonts w:ascii="GHEA Grapalat" w:hAnsi="GHEA Grapalat"/>
          <w:sz w:val="20"/>
          <w:lang w:val="hy-AM"/>
        </w:rPr>
        <w:t>ի կատարման նկատմամբ տեխնիկական հսկողություն իրականացնող՝ Պատվիրատուի հետ պայմանագիր կնքած կազմակերպության գրավոր հավաստումը:</w:t>
      </w:r>
      <w:r w:rsidR="00F1088F">
        <w:rPr>
          <w:rStyle w:val="FootnoteReference"/>
          <w:rFonts w:ascii="GHEA Grapalat" w:hAnsi="GHEA Grapalat"/>
          <w:sz w:val="20"/>
          <w:lang w:val="hy-AM"/>
        </w:rPr>
        <w:footnoteReference w:id="23"/>
      </w:r>
    </w:p>
    <w:p w14:paraId="6A3A0CF0" w14:textId="77777777"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 xml:space="preserve">_______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lastRenderedPageBreak/>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41CE5608"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14:paraId="23C750B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p>
    <w:p w14:paraId="307148B7"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Times Armenian"/>
          <w:sz w:val="20"/>
          <w:szCs w:val="20"/>
          <w:lang w:val="hy-AM"/>
        </w:rPr>
        <w:t xml:space="preserve">     ------------------------------------------------------------------------------------------------------------------</w:t>
      </w:r>
    </w:p>
    <w:p w14:paraId="04FF5718" w14:textId="72FDD100" w:rsidR="00F02279" w:rsidRPr="00FF75B6"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n-</w:t>
      </w:r>
      <w:r w:rsidRPr="00E6597C">
        <w:rPr>
          <w:rFonts w:ascii="GHEA Grapalat" w:hAnsi="GHEA Grapalat" w:cs="Sylfaen"/>
          <w:sz w:val="20"/>
          <w:szCs w:val="20"/>
          <w:lang w:val="hy-AM"/>
        </w:rPr>
        <w:t>րդ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4605D7">
        <w:rPr>
          <w:rFonts w:ascii="GHEA Grapalat" w:hAnsi="GHEA Grapalat" w:cs="Sylfaen"/>
          <w:sz w:val="20"/>
          <w:szCs w:val="20"/>
          <w:lang w:val="hy-AM"/>
        </w:rPr>
        <w:t>:</w:t>
      </w:r>
      <w:r w:rsidR="00033ABD">
        <w:rPr>
          <w:rStyle w:val="FootnoteReference"/>
          <w:rFonts w:ascii="GHEA Grapalat" w:hAnsi="GHEA Grapalat" w:cs="Sylfaen"/>
          <w:sz w:val="20"/>
          <w:szCs w:val="20"/>
          <w:lang w:val="hy-AM"/>
        </w:rPr>
        <w:footnoteReference w:id="24"/>
      </w:r>
    </w:p>
    <w:p w14:paraId="52BCF98D" w14:textId="18CB1511" w:rsidR="00F02279"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lastRenderedPageBreak/>
        <w:t xml:space="preserve">5.1.1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գնից</w:t>
      </w:r>
      <w:r w:rsidRPr="00E6597C">
        <w:rPr>
          <w:rFonts w:ascii="GHEA Grapalat" w:hAnsi="GHEA Grapalat" w:cs="Times Armenian"/>
          <w:sz w:val="20"/>
          <w:szCs w:val="20"/>
          <w:lang w:val="hy-AM"/>
        </w:rPr>
        <w:t xml:space="preserve">` մինչև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բանկային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կանխավճար</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0D00870C" w14:textId="512E9949" w:rsidR="006D0D29" w:rsidRPr="003814AF" w:rsidRDefault="006D0D29" w:rsidP="00717204">
      <w:pPr>
        <w:tabs>
          <w:tab w:val="left" w:pos="1276"/>
        </w:tabs>
        <w:ind w:firstLine="720"/>
        <w:jc w:val="both"/>
        <w:rPr>
          <w:rFonts w:ascii="GHEA Grapalat" w:hAnsi="GHEA Grapalat" w:cs="Times Armenian"/>
          <w:sz w:val="20"/>
          <w:lang w:val="hy-AM"/>
        </w:rPr>
      </w:pPr>
      <w:r w:rsidRPr="003814AF">
        <w:rPr>
          <w:rFonts w:ascii="GHEA Grapalat" w:hAnsi="GHEA Grapalat" w:cs="Times Armenian"/>
          <w:sz w:val="20"/>
          <w:lang w:val="hy-AM"/>
        </w:rPr>
        <w:t>Ընդ որում կանխավճար հատկացվում է, եթե Կապալառուն</w:t>
      </w:r>
      <w:r>
        <w:rPr>
          <w:rFonts w:ascii="GHEA Grapalat" w:hAnsi="GHEA Grapalat" w:cs="Times Armenian"/>
          <w:sz w:val="20"/>
          <w:lang w:val="hy-AM"/>
        </w:rPr>
        <w:t xml:space="preserve"> </w:t>
      </w:r>
      <w:r w:rsidRPr="003814AF">
        <w:rPr>
          <w:rFonts w:ascii="GHEA Grapalat" w:hAnsi="GHEA Grapalat"/>
          <w:sz w:val="20"/>
          <w:lang w:val="hy-AM"/>
        </w:rPr>
        <w:t>ամբողջությամբ ապահովել է շինարարության կազմակերպման աշխատանքների մեկնարկման փու</w:t>
      </w:r>
      <w:r w:rsidR="00717204">
        <w:rPr>
          <w:rFonts w:ascii="GHEA Grapalat" w:hAnsi="GHEA Grapalat"/>
          <w:sz w:val="20"/>
          <w:lang w:val="hy-AM"/>
        </w:rPr>
        <w:t xml:space="preserve">լում նախատեսված միջոցառումները՝ </w:t>
      </w:r>
      <w:r w:rsidRPr="00FA5822">
        <w:rPr>
          <w:rFonts w:ascii="GHEA Grapalat" w:hAnsi="GHEA Grapalat"/>
          <w:sz w:val="20"/>
          <w:lang w:val="hy-AM"/>
        </w:rPr>
        <w:t xml:space="preserve">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w:t>
      </w:r>
      <w:r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Pr="003814AF">
        <w:rPr>
          <w:rFonts w:ascii="GHEA Grapalat" w:hAnsi="GHEA Grapalat"/>
          <w:sz w:val="20"/>
          <w:lang w:val="hy-AM"/>
        </w:rPr>
        <w:t xml:space="preserve">վերաբերյալ առկա է տվյալ </w:t>
      </w:r>
      <w:r w:rsidR="00F90F86">
        <w:rPr>
          <w:rFonts w:ascii="GHEA Grapalat" w:hAnsi="GHEA Grapalat"/>
          <w:sz w:val="20"/>
          <w:lang w:val="hy-AM"/>
        </w:rPr>
        <w:t>վերանորոգման աշխատանքներ</w:t>
      </w:r>
      <w:r w:rsidRPr="003814AF">
        <w:rPr>
          <w:rFonts w:ascii="GHEA Grapalat" w:hAnsi="GHEA Grapalat"/>
          <w:sz w:val="20"/>
          <w:lang w:val="hy-AM"/>
        </w:rPr>
        <w:t>ի կատարման նկատմամբ տեխնիկական հսկողություն իրականացնող՝ Պատվիրատուի հետ պայմանագիր կնքած կազմակերպության գրավոր հավաստումը</w:t>
      </w:r>
      <w:r w:rsidRPr="003814AF">
        <w:rPr>
          <w:rFonts w:ascii="GHEA Grapalat" w:hAnsi="GHEA Grapalat" w:cs="Times Armenian"/>
          <w:sz w:val="20"/>
          <w:lang w:val="hy-AM"/>
        </w:rPr>
        <w:t>:</w:t>
      </w:r>
      <w:r w:rsidR="00033ABD">
        <w:rPr>
          <w:rStyle w:val="FootnoteReference"/>
          <w:rFonts w:ascii="GHEA Grapalat" w:hAnsi="GHEA Grapalat" w:cs="Times Armenian"/>
          <w:sz w:val="20"/>
          <w:lang w:val="hy-AM"/>
        </w:rPr>
        <w:footnoteReference w:id="25"/>
      </w:r>
    </w:p>
    <w:p w14:paraId="36BE7B27" w14:textId="7FC14A9C" w:rsidR="00F02279" w:rsidRPr="00E6597C" w:rsidRDefault="00F02279" w:rsidP="00717204">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Կանխավճարի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մարումն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իրականացվում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հանձնման-ընդունման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արձանագրությունների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վճարումներից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նվազեցումներ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ձևով</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0019419E" w:rsidRPr="004605D7">
        <w:rPr>
          <w:rFonts w:ascii="GHEA Grapalat" w:hAnsi="GHEA Grapalat" w:cs="Times Armenian"/>
          <w:sz w:val="20"/>
          <w:lang w:val="hy-AM"/>
        </w:rPr>
        <w:t>Ընդ որում մինչև կանխավճարի ամբողջական մարումը, Կապալառուին վճարումներ չեն կատարվում</w:t>
      </w:r>
      <w:r w:rsidRPr="004605D7">
        <w:rPr>
          <w:rFonts w:ascii="GHEA Grapalat" w:hAnsi="GHEA Grapalat" w:cs="Sylfaen"/>
          <w:sz w:val="20"/>
          <w:szCs w:val="20"/>
          <w:lang w:val="hy-AM"/>
        </w:rPr>
        <w:t>:</w:t>
      </w:r>
      <w:r w:rsidR="00C402BB">
        <w:rPr>
          <w:rStyle w:val="FootnoteReference"/>
          <w:rFonts w:ascii="GHEA Grapalat" w:hAnsi="GHEA Grapalat" w:cs="Sylfaen"/>
          <w:sz w:val="20"/>
          <w:szCs w:val="20"/>
          <w:lang w:val="hy-AM"/>
        </w:rPr>
        <w:footnoteReference w:id="26"/>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281943F8"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030D7">
        <w:rPr>
          <w:rFonts w:ascii="GHEA Grapalat" w:hAnsi="GHEA Grapalat" w:cs="Sylfaen"/>
          <w:sz w:val="20"/>
          <w:szCs w:val="20"/>
          <w:lang w:val="hy-AM"/>
        </w:rPr>
        <w:t>--</w:t>
      </w:r>
      <w:r w:rsidR="00F02279" w:rsidRPr="00E6597C">
        <w:rPr>
          <w:rFonts w:ascii="GHEA Grapalat" w:hAnsi="GHEA Grapalat" w:cs="Sylfaen"/>
          <w:sz w:val="20"/>
          <w:szCs w:val="20"/>
          <w:lang w:val="hy-AM"/>
        </w:rPr>
        <w:t xml:space="preserve">-ը։ </w:t>
      </w:r>
    </w:p>
    <w:p w14:paraId="34C049EC" w14:textId="1660D542"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r w:rsidR="00C754B2">
        <w:rPr>
          <w:rStyle w:val="FootnoteReference"/>
          <w:rFonts w:ascii="GHEA Grapalat" w:hAnsi="GHEA Grapalat"/>
          <w:sz w:val="20"/>
          <w:lang w:val="hy-AM"/>
        </w:rPr>
        <w:footnoteReference w:id="27"/>
      </w:r>
    </w:p>
    <w:p w14:paraId="7BBFACF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45FE4154"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00F90F86">
        <w:rPr>
          <w:rFonts w:ascii="GHEA Grapalat" w:hAnsi="GHEA Grapalat" w:cs="Sylfaen"/>
          <w:sz w:val="20"/>
          <w:szCs w:val="20"/>
          <w:lang w:val="hy-AM"/>
        </w:rPr>
        <w:t>վերանորոգման աշխատանքներ</w:t>
      </w:r>
      <w:r>
        <w:rPr>
          <w:rFonts w:ascii="GHEA Grapalat" w:hAnsi="GHEA Grapalat" w:cs="Sylfaen"/>
          <w:sz w:val="20"/>
          <w:szCs w:val="20"/>
          <w:lang w:val="hy-AM"/>
        </w:rPr>
        <w:t xml:space="preserve">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7BF421F8" w14:textId="77777777" w:rsidR="00F02279" w:rsidRPr="00E6597C" w:rsidRDefault="00F02279" w:rsidP="00F02279">
      <w:pPr>
        <w:tabs>
          <w:tab w:val="left" w:pos="1276"/>
        </w:tabs>
        <w:ind w:firstLine="720"/>
        <w:jc w:val="both"/>
        <w:rPr>
          <w:rFonts w:ascii="GHEA Grapalat" w:hAnsi="GHEA Grapalat" w:cs="Sylfaen"/>
          <w:lang w:val="hy-AM"/>
        </w:rPr>
      </w:pP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lastRenderedPageBreak/>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FootnoteReference"/>
          <w:rFonts w:ascii="GHEA Grapalat" w:hAnsi="GHEA Grapalat" w:cs="Sylfaen"/>
          <w:sz w:val="20"/>
          <w:szCs w:val="20"/>
          <w:lang w:val="hy-AM"/>
        </w:rPr>
        <w:footnoteReference w:id="28"/>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32DE43BB" w:rsidR="00AE446F" w:rsidRPr="00717204"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FootnoteReference"/>
          <w:rFonts w:ascii="GHEA Grapalat" w:hAnsi="GHEA Grapalat" w:cs="Sylfaen"/>
          <w:sz w:val="20"/>
          <w:szCs w:val="20"/>
          <w:lang w:val="hy-AM"/>
        </w:rPr>
        <w:footnoteReference w:id="29"/>
      </w:r>
    </w:p>
    <w:p w14:paraId="4898F969" w14:textId="77777777" w:rsidR="00B838C9" w:rsidRPr="00717204" w:rsidRDefault="00B838C9" w:rsidP="00717204">
      <w:pPr>
        <w:tabs>
          <w:tab w:val="left" w:pos="1276"/>
        </w:tabs>
        <w:ind w:firstLine="720"/>
        <w:jc w:val="both"/>
        <w:rPr>
          <w:rFonts w:ascii="GHEA Grapalat" w:hAnsi="GHEA Grapalat" w:cs="Sylfaen"/>
          <w:sz w:val="20"/>
          <w:szCs w:val="20"/>
          <w:lang w:val="hy-AM"/>
        </w:rPr>
      </w:pPr>
    </w:p>
    <w:tbl>
      <w:tblPr>
        <w:tblStyle w:val="TableGrid"/>
        <w:tblW w:w="0" w:type="auto"/>
        <w:tblLook w:val="04A0" w:firstRow="1" w:lastRow="0" w:firstColumn="1" w:lastColumn="0" w:noHBand="0" w:noVBand="1"/>
      </w:tblPr>
      <w:tblGrid>
        <w:gridCol w:w="2631"/>
        <w:gridCol w:w="2631"/>
        <w:gridCol w:w="2632"/>
      </w:tblGrid>
      <w:tr w:rsidR="00B838C9" w:rsidRPr="00717204" w14:paraId="325EC4D6" w14:textId="77777777" w:rsidTr="00916EDA">
        <w:tc>
          <w:tcPr>
            <w:tcW w:w="2631" w:type="dxa"/>
          </w:tcPr>
          <w:p w14:paraId="12DC511D" w14:textId="77777777" w:rsidR="00B838C9" w:rsidRPr="009C18DC" w:rsidRDefault="00B838C9" w:rsidP="00717204">
            <w:pPr>
              <w:tabs>
                <w:tab w:val="left" w:pos="1276"/>
              </w:tabs>
              <w:ind w:firstLine="720"/>
              <w:jc w:val="both"/>
              <w:rPr>
                <w:rFonts w:ascii="GHEA Grapalat" w:hAnsi="GHEA Grapalat" w:cs="Sylfaen"/>
                <w:sz w:val="20"/>
                <w:szCs w:val="20"/>
                <w:lang w:val="hy-AM"/>
              </w:rPr>
            </w:pPr>
            <w:r w:rsidRPr="00717204">
              <w:rPr>
                <w:rFonts w:ascii="GHEA Grapalat" w:hAnsi="GHEA Grapalat" w:cs="Sylfaen"/>
                <w:sz w:val="20"/>
                <w:szCs w:val="20"/>
                <w:lang w:val="hy-AM"/>
              </w:rPr>
              <w:t>N</w:t>
            </w:r>
          </w:p>
        </w:tc>
        <w:tc>
          <w:tcPr>
            <w:tcW w:w="2631" w:type="dxa"/>
          </w:tcPr>
          <w:p w14:paraId="29208DD8" w14:textId="77777777" w:rsidR="00B838C9" w:rsidRDefault="00B838C9" w:rsidP="0071720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Խախտումը</w:t>
            </w:r>
          </w:p>
        </w:tc>
        <w:tc>
          <w:tcPr>
            <w:tcW w:w="2632" w:type="dxa"/>
          </w:tcPr>
          <w:p w14:paraId="60EE55CF" w14:textId="77777777" w:rsidR="00B838C9" w:rsidRDefault="00B838C9" w:rsidP="0071720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Պատասխանատվությունը</w:t>
            </w:r>
          </w:p>
        </w:tc>
      </w:tr>
      <w:tr w:rsidR="00B838C9" w:rsidRPr="00717204" w14:paraId="7D6BD458" w14:textId="77777777" w:rsidTr="00916EDA">
        <w:tc>
          <w:tcPr>
            <w:tcW w:w="2631" w:type="dxa"/>
          </w:tcPr>
          <w:p w14:paraId="78B20906"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1" w:type="dxa"/>
          </w:tcPr>
          <w:p w14:paraId="61112FBA"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2" w:type="dxa"/>
          </w:tcPr>
          <w:p w14:paraId="6B60D8D8" w14:textId="77777777" w:rsidR="00B838C9" w:rsidRDefault="00B838C9" w:rsidP="00717204">
            <w:pPr>
              <w:tabs>
                <w:tab w:val="left" w:pos="1276"/>
              </w:tabs>
              <w:ind w:firstLine="720"/>
              <w:jc w:val="both"/>
              <w:rPr>
                <w:rFonts w:ascii="GHEA Grapalat" w:hAnsi="GHEA Grapalat" w:cs="Sylfaen"/>
                <w:sz w:val="20"/>
                <w:szCs w:val="20"/>
                <w:lang w:val="hy-AM"/>
              </w:rPr>
            </w:pPr>
          </w:p>
        </w:tc>
      </w:tr>
      <w:tr w:rsidR="00B838C9" w:rsidRPr="00717204" w14:paraId="550A1A92" w14:textId="77777777" w:rsidTr="00916EDA">
        <w:tc>
          <w:tcPr>
            <w:tcW w:w="2631" w:type="dxa"/>
          </w:tcPr>
          <w:p w14:paraId="2CBE3A2B"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1" w:type="dxa"/>
          </w:tcPr>
          <w:p w14:paraId="18CA4363"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2" w:type="dxa"/>
          </w:tcPr>
          <w:p w14:paraId="2287F68C" w14:textId="77777777" w:rsidR="00B838C9" w:rsidRDefault="00B838C9" w:rsidP="00717204">
            <w:pPr>
              <w:tabs>
                <w:tab w:val="left" w:pos="1276"/>
              </w:tabs>
              <w:ind w:firstLine="720"/>
              <w:jc w:val="both"/>
              <w:rPr>
                <w:rFonts w:ascii="GHEA Grapalat" w:hAnsi="GHEA Grapalat" w:cs="Sylfaen"/>
                <w:sz w:val="20"/>
                <w:szCs w:val="20"/>
                <w:lang w:val="hy-AM"/>
              </w:rPr>
            </w:pPr>
          </w:p>
        </w:tc>
      </w:tr>
      <w:tr w:rsidR="00B838C9" w:rsidRPr="00717204" w14:paraId="49A1B2E3" w14:textId="77777777" w:rsidTr="00916EDA">
        <w:tc>
          <w:tcPr>
            <w:tcW w:w="2631" w:type="dxa"/>
          </w:tcPr>
          <w:p w14:paraId="7FAA3857"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1" w:type="dxa"/>
          </w:tcPr>
          <w:p w14:paraId="404051A0"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2" w:type="dxa"/>
          </w:tcPr>
          <w:p w14:paraId="7E882FE0" w14:textId="77777777" w:rsidR="00B838C9" w:rsidRDefault="00B838C9" w:rsidP="00717204">
            <w:pPr>
              <w:tabs>
                <w:tab w:val="left" w:pos="1276"/>
              </w:tabs>
              <w:ind w:firstLine="720"/>
              <w:jc w:val="both"/>
              <w:rPr>
                <w:rFonts w:ascii="GHEA Grapalat" w:hAnsi="GHEA Grapalat" w:cs="Sylfaen"/>
                <w:sz w:val="20"/>
                <w:szCs w:val="20"/>
                <w:lang w:val="hy-AM"/>
              </w:rPr>
            </w:pPr>
          </w:p>
        </w:tc>
      </w:tr>
      <w:tr w:rsidR="00B838C9" w:rsidRPr="00717204" w14:paraId="7B9C877B" w14:textId="77777777" w:rsidTr="00916EDA">
        <w:tc>
          <w:tcPr>
            <w:tcW w:w="2631" w:type="dxa"/>
          </w:tcPr>
          <w:p w14:paraId="5B589AE2"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1" w:type="dxa"/>
          </w:tcPr>
          <w:p w14:paraId="713AC9EF"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2" w:type="dxa"/>
          </w:tcPr>
          <w:p w14:paraId="7761BCFF" w14:textId="77777777" w:rsidR="00B838C9" w:rsidRDefault="00B838C9" w:rsidP="00717204">
            <w:pPr>
              <w:tabs>
                <w:tab w:val="left" w:pos="1276"/>
              </w:tabs>
              <w:ind w:firstLine="720"/>
              <w:jc w:val="both"/>
              <w:rPr>
                <w:rFonts w:ascii="GHEA Grapalat" w:hAnsi="GHEA Grapalat" w:cs="Sylfaen"/>
                <w:sz w:val="20"/>
                <w:szCs w:val="20"/>
                <w:lang w:val="hy-AM"/>
              </w:rPr>
            </w:pPr>
          </w:p>
        </w:tc>
      </w:tr>
      <w:tr w:rsidR="00B838C9" w:rsidRPr="00717204" w14:paraId="7EA68431" w14:textId="77777777" w:rsidTr="00916EDA">
        <w:tc>
          <w:tcPr>
            <w:tcW w:w="2631" w:type="dxa"/>
          </w:tcPr>
          <w:p w14:paraId="3F067BD6"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1" w:type="dxa"/>
          </w:tcPr>
          <w:p w14:paraId="76C987D9"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2" w:type="dxa"/>
          </w:tcPr>
          <w:p w14:paraId="2C6D7822" w14:textId="77777777" w:rsidR="00B838C9" w:rsidRDefault="00B838C9" w:rsidP="00717204">
            <w:pPr>
              <w:tabs>
                <w:tab w:val="left" w:pos="1276"/>
              </w:tabs>
              <w:ind w:firstLine="720"/>
              <w:jc w:val="both"/>
              <w:rPr>
                <w:rFonts w:ascii="GHEA Grapalat" w:hAnsi="GHEA Grapalat" w:cs="Sylfaen"/>
                <w:sz w:val="20"/>
                <w:szCs w:val="20"/>
                <w:lang w:val="hy-AM"/>
              </w:rPr>
            </w:pPr>
          </w:p>
        </w:tc>
      </w:tr>
      <w:tr w:rsidR="00B838C9" w:rsidRPr="00717204" w14:paraId="48CE5DF7" w14:textId="77777777" w:rsidTr="00916EDA">
        <w:tc>
          <w:tcPr>
            <w:tcW w:w="2631" w:type="dxa"/>
          </w:tcPr>
          <w:p w14:paraId="552A55D1"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1" w:type="dxa"/>
          </w:tcPr>
          <w:p w14:paraId="542B233E"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2" w:type="dxa"/>
          </w:tcPr>
          <w:p w14:paraId="15F3E615" w14:textId="77777777" w:rsidR="00B838C9" w:rsidRDefault="00B838C9" w:rsidP="00717204">
            <w:pPr>
              <w:tabs>
                <w:tab w:val="left" w:pos="1276"/>
              </w:tabs>
              <w:ind w:firstLine="720"/>
              <w:jc w:val="both"/>
              <w:rPr>
                <w:rFonts w:ascii="GHEA Grapalat" w:hAnsi="GHEA Grapalat" w:cs="Sylfaen"/>
                <w:sz w:val="20"/>
                <w:szCs w:val="20"/>
                <w:lang w:val="hy-AM"/>
              </w:rPr>
            </w:pPr>
          </w:p>
        </w:tc>
      </w:tr>
    </w:tbl>
    <w:p w14:paraId="0E7D6C8A" w14:textId="77777777" w:rsidR="00AE446F" w:rsidRPr="00717204" w:rsidRDefault="00AE446F" w:rsidP="00F02279">
      <w:pPr>
        <w:tabs>
          <w:tab w:val="left" w:pos="1276"/>
        </w:tabs>
        <w:ind w:firstLine="720"/>
        <w:jc w:val="both"/>
        <w:rPr>
          <w:rFonts w:ascii="GHEA Grapalat" w:hAnsi="GHEA Grapalat" w:cs="Sylfaen"/>
          <w:sz w:val="20"/>
          <w:szCs w:val="20"/>
          <w:lang w:val="hy-AM"/>
        </w:rPr>
      </w:pPr>
    </w:p>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FootnoteReference"/>
          <w:rFonts w:ascii="GHEA Grapalat" w:hAnsi="GHEA Grapalat" w:cs="Sylfaen"/>
          <w:sz w:val="20"/>
          <w:szCs w:val="20"/>
          <w:lang w:val="hy-AM"/>
        </w:rPr>
        <w:footnoteReference w:id="30"/>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lastRenderedPageBreak/>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742B5B">
        <w:rPr>
          <w:rStyle w:val="FootnoteReference"/>
          <w:rFonts w:ascii="GHEA Grapalat" w:hAnsi="GHEA Grapalat" w:cs="Sylfaen"/>
          <w:sz w:val="20"/>
          <w:szCs w:val="20"/>
          <w:lang w:val="hy-AM"/>
        </w:rPr>
        <w:footnoteReference w:id="31"/>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FootnoteReference"/>
          <w:rFonts w:ascii="GHEA Grapalat" w:hAnsi="GHEA Grapalat" w:cs="Sylfaen"/>
          <w:sz w:val="20"/>
          <w:szCs w:val="20"/>
          <w:lang w:val="hy-AM"/>
        </w:rPr>
        <w:footnoteReference w:id="32"/>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 xml:space="preserve">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w:t>
      </w:r>
      <w:r w:rsidRPr="00E6597C">
        <w:rPr>
          <w:rFonts w:ascii="GHEA Grapalat" w:hAnsi="GHEA Grapalat" w:cs="Sylfaen"/>
          <w:sz w:val="20"/>
          <w:szCs w:val="20"/>
          <w:lang w:val="hy-AM"/>
        </w:rPr>
        <w:lastRenderedPageBreak/>
        <w:t>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77777777" w:rsidR="004A1CC7" w:rsidRPr="004605D7" w:rsidRDefault="00F02279" w:rsidP="004A1CC7">
      <w:pPr>
        <w:ind w:firstLine="567"/>
        <w:jc w:val="both"/>
        <w:rPr>
          <w:rFonts w:ascii="GHEA Grapalat" w:hAnsi="GHEA Grapalat"/>
          <w:sz w:val="20"/>
          <w:szCs w:val="20"/>
          <w:lang w:val="hy-AM" w:eastAsia="ru-RU"/>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605D7">
        <w:rPr>
          <w:rFonts w:ascii="GHEA Grapalat" w:hAnsi="GHEA Grapalat"/>
          <w:sz w:val="20"/>
          <w:szCs w:val="20"/>
          <w:lang w:val="hy-AM" w:eastAsia="ru-RU"/>
        </w:rPr>
        <w:t xml:space="preserve">Պատվիրատուն այն </w:t>
      </w:r>
      <w:r w:rsidR="004A1CC7" w:rsidRPr="00E6597C">
        <w:rPr>
          <w:rFonts w:ascii="GHEA Grapalat" w:hAnsi="GHEA Grapalat"/>
          <w:sz w:val="20"/>
          <w:szCs w:val="20"/>
          <w:lang w:val="hy-AM" w:eastAsia="ru-RU"/>
        </w:rPr>
        <w:t xml:space="preserve">ուղարկվում է նաև </w:t>
      </w:r>
      <w:r w:rsidR="004A1CC7" w:rsidRPr="004605D7">
        <w:rPr>
          <w:rFonts w:ascii="GHEA Grapalat" w:hAnsi="GHEA Grapalat"/>
          <w:sz w:val="20"/>
          <w:szCs w:val="20"/>
          <w:lang w:val="hy-AM" w:eastAsia="ru-RU"/>
        </w:rPr>
        <w:t xml:space="preserve">Կապալառուի </w:t>
      </w:r>
      <w:r w:rsidR="004A1CC7" w:rsidRPr="00E6597C">
        <w:rPr>
          <w:rFonts w:ascii="GHEA Grapalat" w:hAnsi="GHEA Grapalat"/>
          <w:sz w:val="20"/>
          <w:szCs w:val="20"/>
          <w:lang w:val="hy-AM" w:eastAsia="ru-RU"/>
        </w:rPr>
        <w:t>էլեկտրոնային փոստին:</w:t>
      </w:r>
    </w:p>
    <w:p w14:paraId="0A6ADBDF"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8.13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N 4.1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8.14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0089C98D" w14:textId="0AABC325" w:rsidR="00F13444" w:rsidRPr="004E3240" w:rsidRDefault="00F02279" w:rsidP="00F02279">
      <w:pPr>
        <w:ind w:firstLine="708"/>
        <w:jc w:val="both"/>
        <w:rPr>
          <w:rFonts w:ascii="GHEA Grapalat" w:hAnsi="GHEA Grapalat"/>
          <w:b/>
          <w:bCs/>
          <w:sz w:val="20"/>
          <w:szCs w:val="20"/>
          <w:vertAlign w:val="superscript"/>
          <w:lang w:val="hy-AM" w:eastAsia="ru-RU"/>
        </w:rPr>
      </w:pPr>
      <w:r w:rsidRPr="004E3240">
        <w:rPr>
          <w:rFonts w:ascii="GHEA Grapalat" w:hAnsi="GHEA Grapalat"/>
          <w:b/>
          <w:bCs/>
          <w:sz w:val="20"/>
          <w:szCs w:val="20"/>
          <w:lang w:val="hy-AM" w:eastAsia="ru-RU"/>
        </w:rPr>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4E3240">
        <w:rPr>
          <w:rFonts w:ascii="GHEA Grapalat" w:hAnsi="GHEA Grapalat"/>
          <w:b/>
          <w:bCs/>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4E3240">
        <w:rPr>
          <w:rFonts w:ascii="GHEA Grapalat" w:hAnsi="GHEA Grapalat"/>
          <w:b/>
          <w:bCs/>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975F7D" w:rsidRPr="004E3240">
        <w:rPr>
          <w:rFonts w:ascii="GHEA Grapalat" w:hAnsi="GHEA Grapalat"/>
          <w:b/>
          <w:bCs/>
          <w:sz w:val="20"/>
          <w:szCs w:val="20"/>
          <w:lang w:val="hy-AM" w:eastAsia="ru-RU"/>
        </w:rPr>
        <w:t>քսանհինգ</w:t>
      </w:r>
      <w:r w:rsidR="00A61F96" w:rsidRPr="004E3240">
        <w:rPr>
          <w:rFonts w:ascii="GHEA Grapalat" w:hAnsi="GHEA Grapalat"/>
          <w:b/>
          <w:bCs/>
          <w:sz w:val="20"/>
          <w:szCs w:val="20"/>
          <w:lang w:val="hy-AM" w:eastAsia="ru-RU"/>
        </w:rPr>
        <w:t>պատիկը</w:t>
      </w:r>
      <w:r w:rsidRPr="004E3240">
        <w:rPr>
          <w:rFonts w:ascii="GHEA Grapalat" w:hAnsi="GHEA Grapalat"/>
          <w:b/>
          <w:bCs/>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4E3240">
        <w:rPr>
          <w:rFonts w:ascii="GHEA Grapalat" w:hAnsi="GHEA Grapalat"/>
          <w:b/>
          <w:bCs/>
          <w:sz w:val="20"/>
          <w:szCs w:val="20"/>
          <w:lang w:val="hy-AM" w:eastAsia="ru-RU"/>
        </w:rPr>
        <w:t xml:space="preserve">որակավորման և </w:t>
      </w:r>
      <w:r w:rsidRPr="004E3240">
        <w:rPr>
          <w:rFonts w:ascii="GHEA Grapalat" w:hAnsi="GHEA Grapalat"/>
          <w:b/>
          <w:bCs/>
          <w:sz w:val="20"/>
          <w:szCs w:val="20"/>
          <w:lang w:val="hy-AM" w:eastAsia="ru-RU"/>
        </w:rPr>
        <w:t>պայմանագրի ապահովում</w:t>
      </w:r>
      <w:r w:rsidR="00A61F96" w:rsidRPr="004E3240">
        <w:rPr>
          <w:rFonts w:ascii="GHEA Grapalat" w:hAnsi="GHEA Grapalat"/>
          <w:b/>
          <w:bCs/>
          <w:sz w:val="20"/>
          <w:szCs w:val="20"/>
          <w:lang w:val="hy-AM" w:eastAsia="ru-RU"/>
        </w:rPr>
        <w:t>ներ</w:t>
      </w:r>
      <w:r w:rsidRPr="004E3240">
        <w:rPr>
          <w:rFonts w:ascii="GHEA Grapalat" w:hAnsi="GHEA Grapalat"/>
          <w:b/>
          <w:bCs/>
          <w:sz w:val="20"/>
          <w:szCs w:val="20"/>
          <w:lang w:val="hy-AM" w:eastAsia="ru-RU"/>
        </w:rPr>
        <w:t xml:space="preserve">ը, փոխարինվում </w:t>
      </w:r>
      <w:r w:rsidR="00A61F96" w:rsidRPr="004E3240">
        <w:rPr>
          <w:rFonts w:ascii="GHEA Grapalat" w:hAnsi="GHEA Grapalat"/>
          <w:b/>
          <w:bCs/>
          <w:sz w:val="20"/>
          <w:szCs w:val="20"/>
          <w:lang w:val="hy-AM" w:eastAsia="ru-RU"/>
        </w:rPr>
        <w:t>են</w:t>
      </w:r>
      <w:r w:rsidRPr="004E3240">
        <w:rPr>
          <w:rFonts w:ascii="GHEA Grapalat" w:hAnsi="GHEA Grapalat"/>
          <w:b/>
          <w:bCs/>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34164E" w:rsidRPr="004E3240">
        <w:rPr>
          <w:rFonts w:ascii="GHEA Grapalat" w:hAnsi="GHEA Grapalat"/>
          <w:b/>
          <w:bCs/>
          <w:sz w:val="20"/>
          <w:szCs w:val="20"/>
          <w:lang w:val="hy-AM" w:eastAsia="ru-RU"/>
        </w:rPr>
        <w:t xml:space="preserve">1-ին ենթակետի «գ» և </w:t>
      </w:r>
      <w:r w:rsidRPr="004E3240">
        <w:rPr>
          <w:rFonts w:ascii="GHEA Grapalat" w:hAnsi="GHEA Grapalat"/>
          <w:b/>
          <w:bCs/>
          <w:sz w:val="20"/>
          <w:szCs w:val="20"/>
          <w:lang w:val="hy-AM" w:eastAsia="ru-RU"/>
        </w:rPr>
        <w:t>1</w:t>
      </w:r>
      <w:r w:rsidR="00A61F96" w:rsidRPr="004E3240">
        <w:rPr>
          <w:rFonts w:ascii="GHEA Grapalat" w:hAnsi="GHEA Grapalat"/>
          <w:b/>
          <w:bCs/>
          <w:sz w:val="20"/>
          <w:szCs w:val="20"/>
          <w:lang w:val="hy-AM" w:eastAsia="ru-RU"/>
        </w:rPr>
        <w:t>7</w:t>
      </w:r>
      <w:r w:rsidRPr="004E3240">
        <w:rPr>
          <w:rFonts w:ascii="GHEA Grapalat" w:hAnsi="GHEA Grapalat"/>
          <w:b/>
          <w:bCs/>
          <w:sz w:val="20"/>
          <w:szCs w:val="20"/>
          <w:lang w:val="hy-AM" w:eastAsia="ru-RU"/>
        </w:rPr>
        <w:t>-րդ ենթակետի «բ» պարբերութ</w:t>
      </w:r>
      <w:r w:rsidR="0034164E" w:rsidRPr="004E3240">
        <w:rPr>
          <w:rFonts w:ascii="GHEA Grapalat" w:hAnsi="GHEA Grapalat"/>
          <w:b/>
          <w:bCs/>
          <w:sz w:val="20"/>
          <w:szCs w:val="20"/>
          <w:lang w:val="hy-AM" w:eastAsia="ru-RU"/>
        </w:rPr>
        <w:t>յունների</w:t>
      </w:r>
      <w:r w:rsidRPr="004E3240">
        <w:rPr>
          <w:rFonts w:ascii="GHEA Grapalat" w:hAnsi="GHEA Grapalat"/>
          <w:b/>
          <w:bCs/>
          <w:sz w:val="20"/>
          <w:szCs w:val="20"/>
          <w:lang w:val="hy-AM" w:eastAsia="ru-RU"/>
        </w:rPr>
        <w:t xml:space="preserve"> պահանջները: Ընդ որում, Կապալառուն համաձայնագիրը կնքում, իսկ տուժանքի ձևով ներկայացված </w:t>
      </w:r>
      <w:r w:rsidR="00A61F96" w:rsidRPr="004E3240">
        <w:rPr>
          <w:rFonts w:ascii="GHEA Grapalat" w:hAnsi="GHEA Grapalat"/>
          <w:b/>
          <w:bCs/>
          <w:sz w:val="20"/>
          <w:szCs w:val="20"/>
          <w:lang w:val="hy-AM" w:eastAsia="ru-RU"/>
        </w:rPr>
        <w:t xml:space="preserve">որակավորման և </w:t>
      </w:r>
      <w:r w:rsidRPr="004E3240">
        <w:rPr>
          <w:rFonts w:ascii="GHEA Grapalat" w:hAnsi="GHEA Grapalat"/>
          <w:b/>
          <w:bCs/>
          <w:sz w:val="20"/>
          <w:szCs w:val="20"/>
          <w:lang w:val="hy-AM" w:eastAsia="ru-RU"/>
        </w:rPr>
        <w:t>պայմանագրի ապահով</w:t>
      </w:r>
      <w:r w:rsidR="00A61F96" w:rsidRPr="004E3240">
        <w:rPr>
          <w:rFonts w:ascii="GHEA Grapalat" w:hAnsi="GHEA Grapalat"/>
          <w:b/>
          <w:bCs/>
          <w:sz w:val="20"/>
          <w:szCs w:val="20"/>
          <w:lang w:val="hy-AM" w:eastAsia="ru-RU"/>
        </w:rPr>
        <w:t xml:space="preserve">ումների </w:t>
      </w:r>
      <w:r w:rsidRPr="004E3240">
        <w:rPr>
          <w:rFonts w:ascii="GHEA Grapalat" w:hAnsi="GHEA Grapalat"/>
          <w:b/>
          <w:bCs/>
          <w:sz w:val="20"/>
          <w:szCs w:val="20"/>
          <w:lang w:val="hy-AM" w:eastAsia="ru-RU"/>
        </w:rPr>
        <w:t>փոխարինման դեպքում նաև նոր ապահովում</w:t>
      </w:r>
      <w:r w:rsidR="00A61F96" w:rsidRPr="004E3240">
        <w:rPr>
          <w:rFonts w:ascii="GHEA Grapalat" w:hAnsi="GHEA Grapalat"/>
          <w:b/>
          <w:bCs/>
          <w:sz w:val="20"/>
          <w:szCs w:val="20"/>
          <w:lang w:val="hy-AM" w:eastAsia="ru-RU"/>
        </w:rPr>
        <w:t>ներ</w:t>
      </w:r>
      <w:r w:rsidRPr="004E3240">
        <w:rPr>
          <w:rFonts w:ascii="GHEA Grapalat" w:hAnsi="GHEA Grapalat"/>
          <w:b/>
          <w:bCs/>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742B5B" w:rsidRPr="004E3240">
        <w:rPr>
          <w:rStyle w:val="FootnoteReference"/>
          <w:rFonts w:ascii="GHEA Grapalat" w:hAnsi="GHEA Grapalat"/>
          <w:b/>
          <w:bCs/>
          <w:sz w:val="20"/>
          <w:szCs w:val="20"/>
          <w:lang w:val="hy-AM" w:eastAsia="ru-RU"/>
        </w:rPr>
        <w:footnoteReference w:id="33"/>
      </w:r>
    </w:p>
    <w:p w14:paraId="4105D73A" w14:textId="77777777" w:rsidR="00F02279" w:rsidRPr="00E6597C" w:rsidRDefault="00F02279" w:rsidP="00F02279">
      <w:pPr>
        <w:tabs>
          <w:tab w:val="left" w:pos="1276"/>
        </w:tabs>
        <w:ind w:firstLine="720"/>
        <w:jc w:val="both"/>
        <w:rPr>
          <w:rFonts w:ascii="GHEA Grapalat" w:hAnsi="GHEA Grapalat" w:cs="Sylfaen"/>
          <w:i/>
          <w:sz w:val="22"/>
          <w:szCs w:val="22"/>
          <w:lang w:val="hy-AM"/>
        </w:rPr>
      </w:pPr>
    </w:p>
    <w:p w14:paraId="181E9DF9" w14:textId="77777777" w:rsidR="00F02279" w:rsidRPr="00E6597C" w:rsidRDefault="00F02279" w:rsidP="00F02279">
      <w:pPr>
        <w:ind w:firstLine="709"/>
        <w:jc w:val="both"/>
        <w:rPr>
          <w:rFonts w:ascii="GHEA Grapalat" w:hAnsi="GHEA Grapalat"/>
          <w:b/>
          <w:lang w:val="hy-AM"/>
        </w:rPr>
      </w:pP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14C8C99F" w14:textId="77777777" w:rsidR="00F02279" w:rsidRPr="00E6597C" w:rsidRDefault="00F02279" w:rsidP="00F02279">
      <w:pPr>
        <w:ind w:firstLine="709"/>
        <w:jc w:val="both"/>
        <w:rPr>
          <w:rFonts w:ascii="GHEA Grapalat" w:hAnsi="GHEA Grapalat" w:cs="Sylfaen"/>
          <w:b/>
          <w:lang w:val="hy-AM"/>
        </w:rPr>
      </w:pPr>
    </w:p>
    <w:p w14:paraId="75EB94ED" w14:textId="77777777"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69BD42D4" w14:textId="77777777"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1CB9AD3D" w14:textId="77777777" w:rsidR="00F02279" w:rsidRPr="00E6597C" w:rsidRDefault="00F02279" w:rsidP="00545BDE">
            <w:pPr>
              <w:rPr>
                <w:rFonts w:ascii="GHEA Grapalat" w:hAnsi="GHEA Grapalat"/>
                <w:sz w:val="22"/>
                <w:szCs w:val="22"/>
                <w:lang w:val="ru-RU"/>
              </w:rPr>
            </w:pPr>
          </w:p>
          <w:p w14:paraId="1A37B80E" w14:textId="77777777" w:rsidR="00F02279" w:rsidRPr="00E6597C" w:rsidRDefault="00F02279" w:rsidP="00545BDE">
            <w:pPr>
              <w:rPr>
                <w:rFonts w:ascii="GHEA Grapalat" w:hAnsi="GHEA Grapalat"/>
                <w:lang w:val="ru-RU"/>
              </w:rPr>
            </w:pPr>
          </w:p>
          <w:p w14:paraId="669CC215"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26CE870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5C1F0AD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2DF0624E" w14:textId="77777777" w:rsidR="00F02279" w:rsidRPr="00E6597C" w:rsidRDefault="00F02279" w:rsidP="00545BDE">
            <w:pPr>
              <w:spacing w:line="360" w:lineRule="auto"/>
              <w:jc w:val="center"/>
              <w:rPr>
                <w:rFonts w:ascii="GHEA Grapalat" w:hAnsi="GHEA Grapalat"/>
                <w:lang w:val="ru-RU"/>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18D438CD" w14:textId="74EF134D" w:rsidR="00F02279" w:rsidRPr="00E6597C" w:rsidRDefault="00F02279" w:rsidP="004E3240">
      <w:pPr>
        <w:ind w:firstLine="567"/>
        <w:jc w:val="right"/>
        <w:rPr>
          <w:rFonts w:ascii="GHEA Grapalat" w:hAnsi="GHEA Grapalat" w:cs="Arial"/>
          <w:i/>
          <w:sz w:val="20"/>
          <w:szCs w:val="20"/>
          <w:lang w:val="hy-AM"/>
        </w:rPr>
      </w:pPr>
      <w:r w:rsidRPr="00E6597C">
        <w:rPr>
          <w:rFonts w:ascii="GHEA Grapalat" w:hAnsi="GHEA Grapalat"/>
          <w:i/>
          <w:sz w:val="20"/>
          <w:szCs w:val="20"/>
          <w:lang w:val="hy-AM"/>
        </w:rPr>
        <w:br w:type="page"/>
      </w:r>
      <w:r w:rsidRPr="00E6597C">
        <w:rPr>
          <w:rFonts w:ascii="GHEA Grapalat" w:hAnsi="GHEA Grapalat" w:cs="Sylfaen"/>
          <w:i/>
          <w:sz w:val="20"/>
          <w:szCs w:val="20"/>
          <w:lang w:val="hy-AM"/>
        </w:rPr>
        <w:lastRenderedPageBreak/>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60EC9E79" w:rsidR="00F02279" w:rsidRPr="00E6597C" w:rsidRDefault="004E3240" w:rsidP="00F02279">
      <w:pPr>
        <w:jc w:val="right"/>
        <w:rPr>
          <w:rFonts w:ascii="GHEA Grapalat" w:hAnsi="GHEA Grapalat" w:cs="Arial"/>
          <w:i/>
          <w:sz w:val="20"/>
          <w:szCs w:val="20"/>
          <w:lang w:val="pt-BR"/>
        </w:rPr>
      </w:pPr>
      <w:r w:rsidRPr="004E3240">
        <w:rPr>
          <w:rFonts w:ascii="GHEA Grapalat" w:hAnsi="GHEA Grapalat" w:cs="Sylfaen"/>
          <w:i/>
          <w:sz w:val="20"/>
          <w:szCs w:val="20"/>
          <w:lang w:val="pt-BR"/>
        </w:rPr>
        <w:t>«</w:t>
      </w:r>
      <w:r w:rsidR="00255054">
        <w:rPr>
          <w:rFonts w:ascii="GHEA Grapalat" w:hAnsi="GHEA Grapalat" w:cs="Sylfaen"/>
          <w:i/>
          <w:sz w:val="20"/>
          <w:szCs w:val="20"/>
          <w:lang w:val="pt-BR"/>
        </w:rPr>
        <w:t>ՀԱՖՆ-ԲՄԱՇՁԲ-24/94</w:t>
      </w:r>
      <w:r w:rsidRPr="004E3240">
        <w:rPr>
          <w:rFonts w:ascii="GHEA Grapalat" w:hAnsi="GHEA Grapalat" w:cs="Sylfaen"/>
          <w:i/>
          <w:sz w:val="20"/>
          <w:szCs w:val="20"/>
          <w:lang w:val="pt-BR"/>
        </w:rPr>
        <w:t>»</w:t>
      </w:r>
      <w:r>
        <w:rPr>
          <w:rFonts w:ascii="GHEA Grapalat" w:hAnsi="GHEA Grapalat" w:cs="Sylfaen"/>
          <w:b/>
          <w:sz w:val="20"/>
          <w:szCs w:val="20"/>
          <w:lang w:val="es-ES"/>
        </w:rPr>
        <w:t xml:space="preserve"> </w:t>
      </w:r>
      <w:r w:rsidR="00F02279" w:rsidRPr="00E6597C">
        <w:rPr>
          <w:rFonts w:ascii="GHEA Grapalat" w:hAnsi="GHEA Grapalat" w:cs="Sylfaen"/>
          <w:i/>
          <w:sz w:val="20"/>
          <w:szCs w:val="20"/>
          <w:lang w:val="pt-BR"/>
        </w:rPr>
        <w:t>ծածկագրով պայմանագրի</w:t>
      </w:r>
    </w:p>
    <w:p w14:paraId="4783D6FB" w14:textId="77777777" w:rsidR="00F02279" w:rsidRPr="00E6597C" w:rsidRDefault="00F02279" w:rsidP="00F02279">
      <w:pPr>
        <w:jc w:val="center"/>
        <w:rPr>
          <w:rFonts w:ascii="GHEA Grapalat" w:hAnsi="GHEA Grapalat" w:cs="Sylfaen"/>
          <w:b/>
          <w:lang w:val="hy-AM"/>
        </w:rPr>
      </w:pPr>
    </w:p>
    <w:p w14:paraId="27DB24EA" w14:textId="77777777" w:rsidR="00F02279" w:rsidRPr="00E6597C" w:rsidRDefault="00F02279" w:rsidP="00F02279">
      <w:pPr>
        <w:jc w:val="center"/>
        <w:rPr>
          <w:rFonts w:ascii="GHEA Grapalat" w:hAnsi="GHEA Grapalat"/>
          <w:b/>
          <w:lang w:val="hy-AM"/>
        </w:rPr>
      </w:pPr>
    </w:p>
    <w:p w14:paraId="1D23F4A9" w14:textId="77777777" w:rsidR="00F02279" w:rsidRPr="00E6597C" w:rsidRDefault="00F02279" w:rsidP="00F02279">
      <w:pPr>
        <w:jc w:val="center"/>
        <w:rPr>
          <w:rFonts w:ascii="GHEA Grapalat" w:hAnsi="GHEA Grapalat"/>
          <w:b/>
          <w:lang w:val="hy-AM"/>
        </w:rPr>
      </w:pPr>
    </w:p>
    <w:p w14:paraId="076DAE19" w14:textId="77777777" w:rsidR="00F02279" w:rsidRPr="00E6597C" w:rsidRDefault="00F02279" w:rsidP="00F02279">
      <w:pPr>
        <w:jc w:val="center"/>
        <w:rPr>
          <w:rFonts w:ascii="GHEA Grapalat" w:hAnsi="GHEA Grapalat"/>
          <w:b/>
          <w:lang w:val="hy-AM"/>
        </w:rPr>
      </w:pPr>
    </w:p>
    <w:p w14:paraId="15BC9920" w14:textId="77777777"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14:paraId="7F4B2242" w14:textId="77777777" w:rsidR="00F02279" w:rsidRPr="00E6597C" w:rsidRDefault="00F02279" w:rsidP="00F02279">
      <w:pPr>
        <w:ind w:firstLine="567"/>
        <w:jc w:val="right"/>
        <w:rPr>
          <w:rFonts w:ascii="GHEA Grapalat" w:hAnsi="GHEA Grapalat"/>
          <w:i/>
          <w:lang w:val="hy-AM"/>
        </w:rPr>
      </w:pPr>
    </w:p>
    <w:p w14:paraId="006E42AE" w14:textId="390788F5" w:rsidR="00F02279" w:rsidRPr="00D231C4" w:rsidRDefault="00F02279" w:rsidP="007756E5">
      <w:pPr>
        <w:spacing w:line="276" w:lineRule="auto"/>
        <w:ind w:firstLine="567"/>
        <w:jc w:val="center"/>
        <w:rPr>
          <w:rFonts w:ascii="GHEA Grapalat" w:hAnsi="GHEA Grapalat"/>
          <w:b/>
          <w:caps/>
          <w:sz w:val="20"/>
          <w:lang w:val="pt-BR"/>
        </w:rPr>
      </w:pPr>
      <w:r w:rsidRPr="00D231C4">
        <w:rPr>
          <w:rFonts w:ascii="GHEA Grapalat" w:hAnsi="GHEA Grapalat" w:cs="Sylfaen"/>
          <w:b/>
          <w:caps/>
          <w:sz w:val="20"/>
          <w:lang w:val="pt-BR"/>
        </w:rPr>
        <w:t>«</w:t>
      </w:r>
      <w:r w:rsidR="00D231C4" w:rsidRPr="00D231C4">
        <w:rPr>
          <w:rFonts w:ascii="GHEA Grapalat" w:hAnsi="GHEA Grapalat" w:cs="Sylfaen"/>
          <w:b/>
          <w:caps/>
          <w:sz w:val="20"/>
          <w:lang w:val="pt-BR"/>
        </w:rPr>
        <w:t>Արամ Խաչատրյան համերգասրահի -4,-6,-9 հարկերի</w:t>
      </w:r>
      <w:r w:rsidRPr="00D231C4">
        <w:rPr>
          <w:rFonts w:ascii="GHEA Grapalat" w:hAnsi="GHEA Grapalat" w:cs="Sylfaen"/>
          <w:b/>
          <w:caps/>
          <w:sz w:val="20"/>
          <w:lang w:val="pt-BR"/>
        </w:rPr>
        <w:t>»</w:t>
      </w:r>
      <w:r w:rsidRPr="00D231C4">
        <w:rPr>
          <w:rFonts w:ascii="GHEA Grapalat" w:hAnsi="GHEA Grapalat" w:cs="Times Armenian"/>
          <w:b/>
          <w:caps/>
          <w:sz w:val="20"/>
          <w:lang w:val="pt-BR"/>
        </w:rPr>
        <w:t xml:space="preserve"> </w:t>
      </w:r>
      <w:r w:rsidR="00D231C4" w:rsidRPr="00D231C4">
        <w:rPr>
          <w:rFonts w:ascii="GHEA Grapalat" w:hAnsi="GHEA Grapalat" w:cs="Sylfaen"/>
          <w:b/>
          <w:caps/>
          <w:sz w:val="20"/>
          <w:lang w:val="pt-BR"/>
        </w:rPr>
        <w:t xml:space="preserve">վերանորոգման </w:t>
      </w:r>
      <w:r w:rsidRPr="00D231C4">
        <w:rPr>
          <w:rFonts w:ascii="GHEA Grapalat" w:hAnsi="GHEA Grapalat" w:cs="Sylfaen"/>
          <w:b/>
          <w:caps/>
          <w:sz w:val="20"/>
          <w:lang w:val="pt-BR"/>
        </w:rPr>
        <w:t>ԱՇԽԱՏԱՆՔՆԵՐԻ</w:t>
      </w:r>
      <w:r w:rsidRPr="00D231C4">
        <w:rPr>
          <w:rFonts w:ascii="GHEA Grapalat" w:hAnsi="GHEA Grapalat" w:cs="Times Armenian"/>
          <w:b/>
          <w:caps/>
          <w:sz w:val="20"/>
          <w:lang w:val="pt-BR"/>
        </w:rPr>
        <w:t xml:space="preserve"> </w:t>
      </w:r>
      <w:r w:rsidRPr="00D231C4">
        <w:rPr>
          <w:rFonts w:ascii="GHEA Grapalat" w:hAnsi="GHEA Grapalat" w:cs="Sylfaen"/>
          <w:b/>
          <w:caps/>
          <w:sz w:val="20"/>
          <w:lang w:val="pt-BR"/>
        </w:rPr>
        <w:t>ԿԱՏԱՐՄԱՆ</w:t>
      </w:r>
    </w:p>
    <w:p w14:paraId="2100B4B3" w14:textId="77777777" w:rsidR="00F02279" w:rsidRPr="00E6597C" w:rsidRDefault="00F02279" w:rsidP="00F02279">
      <w:pPr>
        <w:ind w:firstLine="567"/>
        <w:jc w:val="right"/>
        <w:rPr>
          <w:rFonts w:ascii="GHEA Grapalat" w:hAnsi="GHEA Grapalat"/>
          <w:i/>
          <w:lang w:val="pt-BR"/>
        </w:rPr>
      </w:pPr>
    </w:p>
    <w:p w14:paraId="3321064E" w14:textId="77777777" w:rsidR="00F02279" w:rsidRPr="00E6597C" w:rsidRDefault="00F02279" w:rsidP="00F02279">
      <w:pPr>
        <w:ind w:firstLine="567"/>
        <w:jc w:val="right"/>
        <w:rPr>
          <w:rFonts w:ascii="GHEA Grapalat" w:hAnsi="GHEA Grapalat"/>
          <w:i/>
          <w:lang w:val="pt-BR"/>
        </w:rPr>
      </w:pPr>
    </w:p>
    <w:p w14:paraId="14FBA40F" w14:textId="77777777" w:rsidR="00F02279" w:rsidRPr="00E6597C" w:rsidRDefault="00F02279" w:rsidP="00F02279">
      <w:pPr>
        <w:ind w:firstLine="567"/>
        <w:jc w:val="right"/>
        <w:rPr>
          <w:rFonts w:ascii="GHEA Grapalat" w:hAnsi="GHEA Grapalat"/>
          <w:i/>
          <w:lang w:val="pt-BR"/>
        </w:rPr>
      </w:pPr>
    </w:p>
    <w:p w14:paraId="14D19ABF" w14:textId="648B42FF" w:rsidR="00F02279" w:rsidRPr="00E6597C" w:rsidRDefault="00996700" w:rsidP="00996700">
      <w:pPr>
        <w:ind w:firstLine="567"/>
        <w:rPr>
          <w:rFonts w:ascii="GHEA Grapalat" w:hAnsi="GHEA Grapalat"/>
          <w:i/>
          <w:lang w:val="pt-BR"/>
        </w:rPr>
      </w:pPr>
      <w:r>
        <w:rPr>
          <w:rFonts w:ascii="GHEA Grapalat" w:hAnsi="GHEA Grapalat"/>
          <w:i/>
          <w:lang w:val="pt-BR"/>
        </w:rPr>
        <w:t xml:space="preserve">Համաձայն </w:t>
      </w:r>
      <w:r w:rsidRPr="00996700">
        <w:rPr>
          <w:rFonts w:ascii="GHEA Grapalat" w:hAnsi="GHEA Grapalat"/>
          <w:i/>
          <w:lang w:val="pt-BR"/>
        </w:rPr>
        <w:t>Արամ Խաչատրյան համերգասրահի -4,-6,-9 հարկերի վերանորոգման աշխատանքներ</w:t>
      </w:r>
      <w:r>
        <w:rPr>
          <w:rFonts w:ascii="GHEA Grapalat" w:hAnsi="GHEA Grapalat"/>
          <w:i/>
          <w:lang w:val="pt-BR"/>
        </w:rPr>
        <w:t>ի</w:t>
      </w:r>
      <w:r w:rsidRPr="00996700">
        <w:rPr>
          <w:rFonts w:ascii="GHEA Grapalat" w:hAnsi="GHEA Grapalat"/>
          <w:i/>
          <w:lang w:val="pt-BR"/>
        </w:rPr>
        <w:t xml:space="preserve"> </w:t>
      </w:r>
      <w:r>
        <w:rPr>
          <w:rFonts w:ascii="GHEA Grapalat" w:hAnsi="GHEA Grapalat"/>
          <w:i/>
          <w:lang w:val="pt-BR"/>
        </w:rPr>
        <w:t>նախագծի /կցվում է/</w:t>
      </w:r>
    </w:p>
    <w:p w14:paraId="482A5190" w14:textId="77777777" w:rsidR="00F02279" w:rsidRPr="00E6597C" w:rsidRDefault="00F02279" w:rsidP="00F02279">
      <w:pPr>
        <w:ind w:firstLine="567"/>
        <w:jc w:val="right"/>
        <w:rPr>
          <w:rFonts w:ascii="GHEA Grapalat" w:hAnsi="GHEA Grapalat"/>
          <w:i/>
          <w:lang w:val="pt-BR"/>
        </w:rPr>
      </w:pPr>
    </w:p>
    <w:p w14:paraId="1A87DE0A" w14:textId="77777777" w:rsidR="00F02279" w:rsidRPr="00E6597C" w:rsidRDefault="00F02279" w:rsidP="00F02279">
      <w:pPr>
        <w:ind w:firstLine="567"/>
        <w:jc w:val="right"/>
        <w:rPr>
          <w:rFonts w:ascii="GHEA Grapalat" w:hAnsi="GHEA Grapalat"/>
          <w:i/>
          <w:lang w:val="pt-BR"/>
        </w:rPr>
      </w:pPr>
    </w:p>
    <w:p w14:paraId="695DE3D2" w14:textId="77777777" w:rsidR="00F02279" w:rsidRPr="00E6597C" w:rsidRDefault="00F02279" w:rsidP="00F02279">
      <w:pPr>
        <w:ind w:firstLine="567"/>
        <w:jc w:val="right"/>
        <w:rPr>
          <w:rFonts w:ascii="GHEA Grapalat" w:hAnsi="GHEA Grapalat"/>
          <w:i/>
          <w:lang w:val="pt-BR"/>
        </w:rPr>
      </w:pPr>
    </w:p>
    <w:p w14:paraId="51F9E659" w14:textId="77777777" w:rsidR="00F02279" w:rsidRPr="00E6597C" w:rsidRDefault="00F02279" w:rsidP="00F02279">
      <w:pPr>
        <w:ind w:firstLine="567"/>
        <w:jc w:val="right"/>
        <w:rPr>
          <w:rFonts w:ascii="GHEA Grapalat" w:hAnsi="GHEA Grapalat"/>
          <w:i/>
          <w:lang w:val="pt-BR"/>
        </w:rPr>
      </w:pPr>
    </w:p>
    <w:p w14:paraId="7B06D638" w14:textId="77777777" w:rsidR="00F02279" w:rsidRPr="00E6597C" w:rsidRDefault="00F02279" w:rsidP="00F02279">
      <w:pPr>
        <w:ind w:firstLine="567"/>
        <w:jc w:val="right"/>
        <w:rPr>
          <w:rFonts w:ascii="GHEA Grapalat" w:hAnsi="GHEA Grapalat"/>
          <w:i/>
          <w:lang w:val="pt-BR"/>
        </w:rPr>
      </w:pPr>
    </w:p>
    <w:p w14:paraId="50552624" w14:textId="77777777" w:rsidR="00F02279" w:rsidRPr="00E6597C" w:rsidRDefault="00F02279" w:rsidP="00F02279">
      <w:pPr>
        <w:ind w:firstLine="567"/>
        <w:jc w:val="right"/>
        <w:rPr>
          <w:rFonts w:ascii="GHEA Grapalat" w:hAnsi="GHEA Grapalat"/>
          <w:i/>
          <w:lang w:val="pt-BR"/>
        </w:rPr>
      </w:pPr>
    </w:p>
    <w:p w14:paraId="6DA52065" w14:textId="77777777" w:rsidR="00F02279" w:rsidRPr="00E6597C" w:rsidRDefault="00F02279" w:rsidP="00F02279">
      <w:pPr>
        <w:ind w:firstLine="567"/>
        <w:jc w:val="right"/>
        <w:rPr>
          <w:rFonts w:ascii="GHEA Grapalat" w:hAnsi="GHEA Grapalat"/>
          <w:i/>
          <w:lang w:val="pt-BR"/>
        </w:rPr>
      </w:pPr>
    </w:p>
    <w:p w14:paraId="72D8C36A" w14:textId="77777777" w:rsidR="00F02279" w:rsidRPr="00E6597C" w:rsidRDefault="00F02279" w:rsidP="00F02279">
      <w:pPr>
        <w:ind w:firstLine="567"/>
        <w:jc w:val="right"/>
        <w:rPr>
          <w:rFonts w:ascii="GHEA Grapalat" w:hAnsi="GHEA Grapalat"/>
          <w:i/>
          <w:lang w:val="pt-BR"/>
        </w:rPr>
      </w:pPr>
    </w:p>
    <w:p w14:paraId="00CDBC1D" w14:textId="77777777" w:rsidR="00F02279" w:rsidRPr="00E6597C" w:rsidRDefault="00F02279" w:rsidP="00F02279">
      <w:pPr>
        <w:ind w:firstLine="567"/>
        <w:jc w:val="right"/>
        <w:rPr>
          <w:rFonts w:ascii="GHEA Grapalat" w:hAnsi="GHEA Grapalat"/>
          <w:i/>
          <w:lang w:val="pt-BR"/>
        </w:rPr>
      </w:pPr>
    </w:p>
    <w:p w14:paraId="6FB648B9" w14:textId="77777777" w:rsidR="00F02279" w:rsidRPr="00E6597C" w:rsidRDefault="00F02279" w:rsidP="00F02279">
      <w:pPr>
        <w:ind w:firstLine="567"/>
        <w:jc w:val="right"/>
        <w:rPr>
          <w:rFonts w:ascii="GHEA Grapalat" w:hAnsi="GHEA Grapalat"/>
          <w:i/>
          <w:lang w:val="pt-BR"/>
        </w:rPr>
      </w:pPr>
    </w:p>
    <w:p w14:paraId="3F10D725" w14:textId="77777777" w:rsidR="00F02279" w:rsidRPr="00E6597C" w:rsidRDefault="00F02279" w:rsidP="00F02279">
      <w:pPr>
        <w:ind w:firstLine="567"/>
        <w:jc w:val="right"/>
        <w:rPr>
          <w:rFonts w:ascii="GHEA Grapalat" w:hAnsi="GHEA Grapalat"/>
          <w:i/>
          <w:lang w:val="pt-BR"/>
        </w:rPr>
      </w:pPr>
    </w:p>
    <w:p w14:paraId="041A8814" w14:textId="77777777" w:rsidR="00F02279" w:rsidRPr="00E6597C" w:rsidRDefault="00F02279" w:rsidP="00F02279">
      <w:pPr>
        <w:ind w:firstLine="567"/>
        <w:jc w:val="right"/>
        <w:rPr>
          <w:rFonts w:ascii="GHEA Grapalat" w:hAnsi="GHEA Grapalat"/>
          <w:i/>
          <w:lang w:val="pt-BR"/>
        </w:rPr>
      </w:pPr>
    </w:p>
    <w:p w14:paraId="08E30E62" w14:textId="026BAB14" w:rsidR="00F02279" w:rsidRPr="00996700" w:rsidRDefault="00F02279" w:rsidP="00F02279">
      <w:pPr>
        <w:rPr>
          <w:rFonts w:ascii="GHEA Grapalat" w:hAnsi="GHEA Grapalat"/>
          <w:i/>
          <w:sz w:val="22"/>
          <w:szCs w:val="22"/>
          <w:lang w:val="pt-BR"/>
        </w:rPr>
      </w:pPr>
      <w:r w:rsidRPr="00996700">
        <w:rPr>
          <w:rFonts w:ascii="GHEA Grapalat" w:hAnsi="GHEA Grapalat" w:cs="Sylfaen"/>
          <w:sz w:val="20"/>
          <w:szCs w:val="20"/>
          <w:lang w:val="af-ZA"/>
        </w:rPr>
        <w:t xml:space="preserve">* Կապալառուն աշխատանքները կատարում է </w:t>
      </w:r>
      <w:r w:rsidR="00915BE8" w:rsidRPr="00996700">
        <w:rPr>
          <w:rFonts w:ascii="GHEA Grapalat" w:hAnsi="GHEA Grapalat" w:cs="Sylfaen"/>
          <w:sz w:val="20"/>
          <w:szCs w:val="20"/>
          <w:lang w:val="af-ZA"/>
        </w:rPr>
        <w:t>ք. Երևան, Մաշտոցի 46</w:t>
      </w:r>
      <w:r w:rsidRPr="00996700">
        <w:rPr>
          <w:rFonts w:ascii="GHEA Grapalat" w:hAnsi="GHEA Grapalat" w:cs="Sylfaen"/>
          <w:sz w:val="20"/>
          <w:szCs w:val="20"/>
          <w:lang w:val="af-ZA"/>
        </w:rPr>
        <w:t xml:space="preserve"> հասցեում:</w:t>
      </w:r>
      <w:r w:rsidR="007B3CC4" w:rsidRPr="00996700">
        <w:rPr>
          <w:rFonts w:ascii="GHEA Grapalat" w:hAnsi="GHEA Grapalat" w:cs="Sylfaen"/>
          <w:sz w:val="20"/>
          <w:szCs w:val="20"/>
          <w:lang w:val="af-ZA"/>
        </w:rPr>
        <w:t xml:space="preserve"> Կապալառուն իր կատարած աշխատանքների համար տալիս է մեկ տարի երաշխիք</w:t>
      </w:r>
    </w:p>
    <w:p w14:paraId="09AB720A" w14:textId="77777777" w:rsidR="00F02279" w:rsidRPr="00E6597C" w:rsidRDefault="00F02279" w:rsidP="00F02279">
      <w:pPr>
        <w:ind w:firstLine="567"/>
        <w:jc w:val="right"/>
        <w:rPr>
          <w:rFonts w:ascii="GHEA Grapalat" w:hAnsi="GHEA Grapalat"/>
          <w:i/>
          <w:lang w:val="pt-BR"/>
        </w:rPr>
      </w:pPr>
    </w:p>
    <w:p w14:paraId="11429219" w14:textId="77777777" w:rsidR="00F02279" w:rsidRPr="00E6597C" w:rsidRDefault="00F02279" w:rsidP="00F02279">
      <w:pPr>
        <w:ind w:firstLine="567"/>
        <w:jc w:val="right"/>
        <w:rPr>
          <w:rFonts w:ascii="GHEA Grapalat" w:hAnsi="GHEA Grapalat"/>
          <w:i/>
          <w:lang w:val="pt-BR"/>
        </w:rPr>
      </w:pPr>
    </w:p>
    <w:p w14:paraId="41EB7FDB" w14:textId="77777777" w:rsidR="00F02279" w:rsidRPr="00E6597C" w:rsidRDefault="00F02279" w:rsidP="00F02279">
      <w:pPr>
        <w:ind w:firstLine="567"/>
        <w:jc w:val="right"/>
        <w:rPr>
          <w:rFonts w:ascii="GHEA Grapalat" w:hAnsi="GHEA Grapalat"/>
          <w:i/>
          <w:lang w:val="pt-BR"/>
        </w:rPr>
      </w:pPr>
    </w:p>
    <w:p w14:paraId="0294C5EF" w14:textId="77777777"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00984F95" w14:textId="77777777" w:rsidTr="00545BDE">
        <w:trPr>
          <w:jc w:val="center"/>
        </w:trPr>
        <w:tc>
          <w:tcPr>
            <w:tcW w:w="4536" w:type="dxa"/>
          </w:tcPr>
          <w:p w14:paraId="207A1F58"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08112B52" w14:textId="77777777" w:rsidR="00F02279" w:rsidRPr="00E6597C" w:rsidRDefault="00F02279" w:rsidP="00545BDE">
            <w:pPr>
              <w:rPr>
                <w:rFonts w:ascii="GHEA Grapalat" w:hAnsi="GHEA Grapalat"/>
                <w:sz w:val="22"/>
                <w:szCs w:val="22"/>
                <w:lang w:val="ru-RU"/>
              </w:rPr>
            </w:pPr>
          </w:p>
          <w:p w14:paraId="15B7A3B0" w14:textId="77777777" w:rsidR="00F02279" w:rsidRPr="00E6597C" w:rsidRDefault="00F02279" w:rsidP="00545BDE">
            <w:pPr>
              <w:rPr>
                <w:rFonts w:ascii="GHEA Grapalat" w:hAnsi="GHEA Grapalat"/>
                <w:lang w:val="ru-RU"/>
              </w:rPr>
            </w:pPr>
          </w:p>
          <w:p w14:paraId="410F419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01536572"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77676D00"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55CD87BF" w14:textId="77777777" w:rsidR="00F02279" w:rsidRPr="00E6597C" w:rsidRDefault="00F02279" w:rsidP="00545BDE">
            <w:pPr>
              <w:spacing w:line="360" w:lineRule="auto"/>
              <w:jc w:val="center"/>
              <w:rPr>
                <w:rFonts w:ascii="GHEA Grapalat" w:hAnsi="GHEA Grapalat"/>
                <w:lang w:val="ru-RU"/>
              </w:rPr>
            </w:pPr>
          </w:p>
        </w:tc>
        <w:tc>
          <w:tcPr>
            <w:tcW w:w="4343" w:type="dxa"/>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3CD8642" w14:textId="77777777" w:rsidR="00F02279" w:rsidRPr="00E6597C" w:rsidRDefault="00F02279" w:rsidP="00545BDE">
            <w:pPr>
              <w:jc w:val="center"/>
              <w:rPr>
                <w:rFonts w:ascii="GHEA Grapalat" w:hAnsi="GHEA Grapalat"/>
                <w:lang w:val="ru-RU"/>
              </w:rPr>
            </w:pPr>
          </w:p>
          <w:p w14:paraId="2EA48D89" w14:textId="77777777" w:rsidR="00F02279" w:rsidRPr="00E6597C" w:rsidRDefault="00F02279"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63E83A4"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174D03D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F02279">
      <w:pPr>
        <w:ind w:firstLine="567"/>
        <w:jc w:val="right"/>
        <w:rPr>
          <w:rFonts w:ascii="GHEA Grapalat" w:hAnsi="GHEA Grapalat"/>
          <w:i/>
          <w:lang w:val="pt-BR"/>
        </w:rPr>
      </w:pPr>
    </w:p>
    <w:p w14:paraId="03F06813" w14:textId="77777777" w:rsidR="00F02279" w:rsidRPr="00E6597C" w:rsidRDefault="00F02279" w:rsidP="00F02279">
      <w:pPr>
        <w:ind w:firstLine="567"/>
        <w:jc w:val="right"/>
        <w:rPr>
          <w:rFonts w:ascii="GHEA Grapalat" w:hAnsi="GHEA Grapalat"/>
          <w:i/>
          <w:lang w:val="pt-BR"/>
        </w:rPr>
      </w:pPr>
    </w:p>
    <w:p w14:paraId="38D547A4" w14:textId="77777777" w:rsidR="00F02279" w:rsidRPr="00E6597C" w:rsidRDefault="00F02279" w:rsidP="00F02279">
      <w:pPr>
        <w:ind w:firstLine="567"/>
        <w:jc w:val="right"/>
        <w:rPr>
          <w:rFonts w:ascii="GHEA Grapalat" w:hAnsi="GHEA Grapalat"/>
          <w:i/>
          <w:lang w:val="pt-BR"/>
        </w:rPr>
      </w:pPr>
    </w:p>
    <w:p w14:paraId="692A34E5" w14:textId="77777777" w:rsidR="00F02279" w:rsidRPr="00E6597C" w:rsidRDefault="00F02279" w:rsidP="00F02279">
      <w:pPr>
        <w:ind w:firstLine="567"/>
        <w:jc w:val="right"/>
        <w:rPr>
          <w:rFonts w:ascii="GHEA Grapalat" w:hAnsi="GHEA Grapalat"/>
          <w:i/>
          <w:lang w:val="pt-BR"/>
        </w:rPr>
      </w:pPr>
    </w:p>
    <w:p w14:paraId="133C18A0" w14:textId="77777777" w:rsidR="00F02279" w:rsidRPr="00E6597C" w:rsidRDefault="00F02279" w:rsidP="00F02279">
      <w:pPr>
        <w:ind w:firstLine="567"/>
        <w:jc w:val="right"/>
        <w:rPr>
          <w:rFonts w:ascii="GHEA Grapalat" w:hAnsi="GHEA Grapalat"/>
          <w:i/>
          <w:lang w:val="pt-BR"/>
        </w:rPr>
      </w:pPr>
    </w:p>
    <w:p w14:paraId="03896707" w14:textId="77777777" w:rsidR="00F02279" w:rsidRPr="00E6597C" w:rsidRDefault="00F02279" w:rsidP="00F02279">
      <w:pPr>
        <w:ind w:firstLine="567"/>
        <w:jc w:val="right"/>
        <w:rPr>
          <w:rFonts w:ascii="GHEA Grapalat" w:hAnsi="GHEA Grapalat"/>
          <w:i/>
          <w:lang w:val="pt-BR"/>
        </w:rPr>
      </w:pPr>
    </w:p>
    <w:p w14:paraId="49423429" w14:textId="77777777" w:rsidR="00F02279" w:rsidRPr="00E6597C" w:rsidRDefault="00F02279" w:rsidP="00F02279">
      <w:pPr>
        <w:ind w:firstLine="567"/>
        <w:jc w:val="right"/>
        <w:rPr>
          <w:rFonts w:ascii="GHEA Grapalat" w:hAnsi="GHEA Grapalat"/>
          <w:i/>
          <w:lang w:val="pt-BR"/>
        </w:rPr>
      </w:pPr>
    </w:p>
    <w:p w14:paraId="0BD7E0B7" w14:textId="77777777" w:rsidR="00F02279" w:rsidRPr="00E6597C" w:rsidRDefault="00F02279" w:rsidP="00F02279">
      <w:pPr>
        <w:ind w:firstLine="567"/>
        <w:jc w:val="right"/>
        <w:rPr>
          <w:rFonts w:ascii="GHEA Grapalat" w:hAnsi="GHEA Grapalat"/>
          <w:i/>
          <w:lang w:val="pt-BR"/>
        </w:rPr>
      </w:pPr>
    </w:p>
    <w:p w14:paraId="73D47B75" w14:textId="77777777" w:rsidR="00F02279" w:rsidRPr="00E6597C" w:rsidRDefault="00F02279" w:rsidP="00F02279">
      <w:pPr>
        <w:ind w:firstLine="567"/>
        <w:jc w:val="right"/>
        <w:rPr>
          <w:rFonts w:ascii="GHEA Grapalat" w:hAnsi="GHEA Grapalat"/>
          <w:i/>
          <w:lang w:val="pt-BR"/>
        </w:rPr>
      </w:pPr>
    </w:p>
    <w:p w14:paraId="39913370" w14:textId="77777777" w:rsidR="00F02279" w:rsidRPr="00E6597C" w:rsidRDefault="00F02279" w:rsidP="00F02279">
      <w:pPr>
        <w:ind w:firstLine="567"/>
        <w:jc w:val="right"/>
        <w:rPr>
          <w:rFonts w:ascii="GHEA Grapalat" w:hAnsi="GHEA Grapalat"/>
          <w:i/>
          <w:lang w:val="pt-BR"/>
        </w:rPr>
      </w:pPr>
    </w:p>
    <w:p w14:paraId="126F13F3" w14:textId="09BD03E3"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77777777"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3BAC5A51" w:rsidR="00F02279" w:rsidRPr="00E6597C" w:rsidRDefault="004E3240" w:rsidP="00F02279">
      <w:pPr>
        <w:jc w:val="right"/>
        <w:rPr>
          <w:rFonts w:ascii="GHEA Grapalat" w:hAnsi="GHEA Grapalat" w:cs="Arial"/>
          <w:i/>
          <w:sz w:val="20"/>
          <w:szCs w:val="20"/>
          <w:lang w:val="pt-BR"/>
        </w:rPr>
      </w:pPr>
      <w:r w:rsidRPr="004E3240">
        <w:rPr>
          <w:rFonts w:ascii="GHEA Grapalat" w:hAnsi="GHEA Grapalat" w:cs="Sylfaen"/>
          <w:i/>
          <w:sz w:val="20"/>
          <w:szCs w:val="20"/>
          <w:lang w:val="pt-BR"/>
        </w:rPr>
        <w:t>«</w:t>
      </w:r>
      <w:r w:rsidR="00255054">
        <w:rPr>
          <w:rFonts w:ascii="GHEA Grapalat" w:hAnsi="GHEA Grapalat" w:cs="Sylfaen"/>
          <w:i/>
          <w:sz w:val="20"/>
          <w:szCs w:val="20"/>
          <w:lang w:val="pt-BR"/>
        </w:rPr>
        <w:t>ՀԱՖՆ-ԲՄԱՇՁԲ-24/94</w:t>
      </w:r>
      <w:r w:rsidRPr="004E3240">
        <w:rPr>
          <w:rFonts w:ascii="GHEA Grapalat" w:hAnsi="GHEA Grapalat" w:cs="Sylfaen"/>
          <w:i/>
          <w:sz w:val="20"/>
          <w:szCs w:val="20"/>
          <w:lang w:val="pt-BR"/>
        </w:rPr>
        <w:t>»</w:t>
      </w:r>
      <w:r>
        <w:rPr>
          <w:rFonts w:ascii="GHEA Grapalat" w:hAnsi="GHEA Grapalat" w:cs="Sylfaen"/>
          <w:i/>
          <w:sz w:val="20"/>
          <w:szCs w:val="20"/>
          <w:lang w:val="pt-BR"/>
        </w:rPr>
        <w:t xml:space="preserve"> </w:t>
      </w:r>
      <w:r w:rsidR="00F02279" w:rsidRPr="00E6597C">
        <w:rPr>
          <w:rFonts w:ascii="GHEA Grapalat" w:hAnsi="GHEA Grapalat" w:cs="Sylfaen"/>
          <w:i/>
          <w:sz w:val="20"/>
          <w:szCs w:val="20"/>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1E7B45EF" w14:textId="7F4E9F96" w:rsidR="00F02279" w:rsidRPr="000117CC" w:rsidRDefault="00F02279" w:rsidP="007756E5">
      <w:pPr>
        <w:spacing w:line="276" w:lineRule="auto"/>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7A3699F1" w14:textId="35CC761C" w:rsidR="00F02279" w:rsidRDefault="000D7666" w:rsidP="007756E5">
      <w:pPr>
        <w:spacing w:line="276" w:lineRule="auto"/>
        <w:ind w:firstLine="567"/>
        <w:jc w:val="center"/>
        <w:rPr>
          <w:rFonts w:ascii="GHEA Grapalat" w:hAnsi="GHEA Grapalat" w:cs="Sylfaen"/>
          <w:b/>
          <w:sz w:val="18"/>
          <w:szCs w:val="18"/>
          <w:lang w:val="pt-BR"/>
        </w:rPr>
      </w:pPr>
      <w:r w:rsidRPr="000D7666">
        <w:rPr>
          <w:rFonts w:ascii="GHEA Grapalat" w:hAnsi="GHEA Grapalat" w:cs="Sylfaen"/>
          <w:b/>
          <w:sz w:val="18"/>
          <w:szCs w:val="18"/>
          <w:lang w:val="pt-BR"/>
        </w:rPr>
        <w:t>«</w:t>
      </w:r>
      <w:r w:rsidR="003B5DDC" w:rsidRPr="003B5DDC">
        <w:rPr>
          <w:rFonts w:ascii="GHEA Grapalat" w:hAnsi="GHEA Grapalat" w:cs="Sylfaen"/>
          <w:b/>
          <w:sz w:val="18"/>
          <w:szCs w:val="18"/>
          <w:lang w:val="pt-BR"/>
        </w:rPr>
        <w:t>ԱՐԱՄ ԽԱՉԱՏՐՅԱՆ ՀԱՄԵՐԳԱՍՐԱՀԻ -4,-6,-9 ՀԱՐԿԵՐԻ</w:t>
      </w:r>
      <w:r w:rsidRPr="000D7666">
        <w:rPr>
          <w:rFonts w:ascii="GHEA Grapalat" w:hAnsi="GHEA Grapalat" w:cs="Sylfaen"/>
          <w:b/>
          <w:sz w:val="18"/>
          <w:szCs w:val="18"/>
          <w:lang w:val="pt-BR"/>
        </w:rPr>
        <w:t>»</w:t>
      </w:r>
      <w:r w:rsidR="00F02279" w:rsidRPr="000D7666">
        <w:rPr>
          <w:rFonts w:ascii="GHEA Grapalat" w:hAnsi="GHEA Grapalat" w:cs="Sylfaen"/>
          <w:b/>
          <w:sz w:val="18"/>
          <w:szCs w:val="18"/>
          <w:lang w:val="pt-BR"/>
        </w:rPr>
        <w:t xml:space="preserve"> </w:t>
      </w:r>
      <w:r w:rsidR="00F02279" w:rsidRPr="00E6597C">
        <w:rPr>
          <w:rFonts w:ascii="GHEA Grapalat" w:hAnsi="GHEA Grapalat" w:cs="Sylfaen"/>
          <w:b/>
          <w:sz w:val="18"/>
          <w:szCs w:val="18"/>
          <w:lang w:val="pt-BR"/>
        </w:rPr>
        <w:t>ԱՇԽԱՏԱՆՔՆԵՐԻ</w:t>
      </w:r>
      <w:r w:rsidR="00F02279" w:rsidRPr="000D7666">
        <w:rPr>
          <w:rFonts w:ascii="GHEA Grapalat" w:hAnsi="GHEA Grapalat" w:cs="Sylfaen"/>
          <w:b/>
          <w:sz w:val="18"/>
          <w:szCs w:val="18"/>
          <w:lang w:val="pt-BR"/>
        </w:rPr>
        <w:t xml:space="preserve"> </w:t>
      </w:r>
      <w:r w:rsidR="00F02279" w:rsidRPr="00E6597C">
        <w:rPr>
          <w:rFonts w:ascii="GHEA Grapalat" w:hAnsi="GHEA Grapalat" w:cs="Sylfaen"/>
          <w:b/>
          <w:sz w:val="18"/>
          <w:szCs w:val="18"/>
          <w:lang w:val="pt-BR"/>
        </w:rPr>
        <w:t>ԿԱՏԱՐՄԱՆ</w:t>
      </w:r>
    </w:p>
    <w:p w14:paraId="7FDBF339" w14:textId="77777777" w:rsidR="007756E5" w:rsidRDefault="007756E5" w:rsidP="00F02279">
      <w:pPr>
        <w:ind w:firstLine="567"/>
        <w:jc w:val="center"/>
        <w:rPr>
          <w:rFonts w:ascii="GHEA Grapalat" w:hAnsi="GHEA Grapalat" w:cs="Sylfaen"/>
          <w:b/>
          <w:sz w:val="18"/>
          <w:szCs w:val="18"/>
          <w:lang w:val="pt-BR"/>
        </w:rPr>
      </w:pPr>
    </w:p>
    <w:p w14:paraId="6204F822" w14:textId="77777777" w:rsidR="00AA6CFD" w:rsidRPr="000D7666" w:rsidRDefault="00AA6CFD" w:rsidP="00F02279">
      <w:pPr>
        <w:ind w:firstLine="567"/>
        <w:jc w:val="center"/>
        <w:rPr>
          <w:rFonts w:ascii="GHEA Grapalat" w:hAnsi="GHEA Grapalat" w:cs="Sylfaen"/>
          <w:b/>
          <w:sz w:val="18"/>
          <w:szCs w:val="18"/>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
        <w:gridCol w:w="3260"/>
        <w:gridCol w:w="4105"/>
        <w:gridCol w:w="1440"/>
      </w:tblGrid>
      <w:tr w:rsidR="00F02279" w:rsidRPr="00E6597C" w14:paraId="27A2ED7E" w14:textId="77777777" w:rsidTr="007756E5">
        <w:trPr>
          <w:cantSplit/>
          <w:trHeight w:val="395"/>
          <w:jc w:val="center"/>
        </w:trPr>
        <w:tc>
          <w:tcPr>
            <w:tcW w:w="822" w:type="dxa"/>
            <w:vMerge w:val="restart"/>
            <w:vAlign w:val="center"/>
          </w:tcPr>
          <w:p w14:paraId="1BBCB4A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3260" w:type="dxa"/>
            <w:vMerge w:val="restart"/>
            <w:vAlign w:val="center"/>
          </w:tcPr>
          <w:p w14:paraId="316A448E"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4D4BAAD"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5545" w:type="dxa"/>
            <w:gridSpan w:val="2"/>
            <w:vAlign w:val="center"/>
          </w:tcPr>
          <w:p w14:paraId="000A5671" w14:textId="3BBF9914"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14:paraId="542731DA" w14:textId="77777777" w:rsidTr="007756E5">
        <w:trPr>
          <w:cantSplit/>
          <w:trHeight w:val="953"/>
          <w:jc w:val="center"/>
        </w:trPr>
        <w:tc>
          <w:tcPr>
            <w:tcW w:w="822" w:type="dxa"/>
            <w:vMerge/>
            <w:vAlign w:val="center"/>
          </w:tcPr>
          <w:p w14:paraId="307DB658" w14:textId="77777777" w:rsidR="00F02279" w:rsidRPr="00E6597C" w:rsidRDefault="00F02279" w:rsidP="00545BDE">
            <w:pPr>
              <w:jc w:val="both"/>
              <w:rPr>
                <w:rFonts w:ascii="GHEA Grapalat" w:hAnsi="GHEA Grapalat"/>
                <w:sz w:val="20"/>
                <w:szCs w:val="20"/>
                <w:lang w:val="pt-BR"/>
              </w:rPr>
            </w:pPr>
          </w:p>
        </w:tc>
        <w:tc>
          <w:tcPr>
            <w:tcW w:w="3260" w:type="dxa"/>
            <w:vMerge/>
          </w:tcPr>
          <w:p w14:paraId="61C91E97" w14:textId="77777777" w:rsidR="00F02279" w:rsidRPr="00E6597C" w:rsidRDefault="00F02279" w:rsidP="00545BDE">
            <w:pPr>
              <w:rPr>
                <w:rFonts w:ascii="GHEA Grapalat" w:hAnsi="GHEA Grapalat"/>
                <w:sz w:val="20"/>
                <w:szCs w:val="20"/>
                <w:lang w:val="pt-BR"/>
              </w:rPr>
            </w:pPr>
          </w:p>
        </w:tc>
        <w:tc>
          <w:tcPr>
            <w:tcW w:w="4105" w:type="dxa"/>
            <w:vAlign w:val="center"/>
          </w:tcPr>
          <w:p w14:paraId="7BA771C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440" w:type="dxa"/>
            <w:vAlign w:val="center"/>
          </w:tcPr>
          <w:p w14:paraId="61C4C0D9"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F02279" w:rsidRPr="00AA6CFD" w14:paraId="598AFC2D" w14:textId="77777777" w:rsidTr="007756E5">
        <w:trPr>
          <w:trHeight w:val="1289"/>
          <w:jc w:val="center"/>
        </w:trPr>
        <w:tc>
          <w:tcPr>
            <w:tcW w:w="822" w:type="dxa"/>
            <w:vAlign w:val="center"/>
          </w:tcPr>
          <w:p w14:paraId="7EB05D0C"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1</w:t>
            </w:r>
          </w:p>
        </w:tc>
        <w:tc>
          <w:tcPr>
            <w:tcW w:w="3260" w:type="dxa"/>
            <w:vAlign w:val="center"/>
          </w:tcPr>
          <w:p w14:paraId="4EEE81EE" w14:textId="611F0811" w:rsidR="00F02279" w:rsidRPr="00E6597C" w:rsidRDefault="00AA6CFD" w:rsidP="007756E5">
            <w:pPr>
              <w:spacing w:line="276" w:lineRule="auto"/>
              <w:rPr>
                <w:rFonts w:ascii="GHEA Grapalat" w:hAnsi="GHEA Grapalat"/>
                <w:sz w:val="20"/>
                <w:szCs w:val="20"/>
                <w:lang w:val="pt-BR"/>
              </w:rPr>
            </w:pPr>
            <w:r w:rsidRPr="00AA6CFD">
              <w:rPr>
                <w:rFonts w:ascii="GHEA Grapalat" w:hAnsi="GHEA Grapalat"/>
                <w:sz w:val="20"/>
                <w:szCs w:val="20"/>
                <w:lang w:val="pt-BR"/>
              </w:rPr>
              <w:t>«ԱՐԱՄ ԽԱՉԱՏՐՅԱՆ ՀԱՄԵՐԳԱՍՐԱՀԻ -4,-6,-9 ՀԱՐԿԵՐԻ» ԱՇԽԱՏԱՆՔՆԵՐ</w:t>
            </w:r>
          </w:p>
        </w:tc>
        <w:tc>
          <w:tcPr>
            <w:tcW w:w="4105" w:type="dxa"/>
            <w:vAlign w:val="center"/>
          </w:tcPr>
          <w:p w14:paraId="2EFB68F2" w14:textId="5C82CA94" w:rsidR="00F02279" w:rsidRPr="00E6597C" w:rsidRDefault="00AA6CFD" w:rsidP="007756E5">
            <w:pPr>
              <w:spacing w:line="276" w:lineRule="auto"/>
              <w:rPr>
                <w:rFonts w:ascii="GHEA Grapalat" w:hAnsi="GHEA Grapalat"/>
                <w:sz w:val="20"/>
                <w:szCs w:val="20"/>
                <w:lang w:val="pt-BR"/>
              </w:rPr>
            </w:pPr>
            <w:r w:rsidRPr="00AA6CFD">
              <w:rPr>
                <w:rFonts w:ascii="GHEA Grapalat" w:hAnsi="GHEA Grapalat"/>
                <w:sz w:val="20"/>
                <w:szCs w:val="20"/>
                <w:lang w:val="pt-BR"/>
              </w:rPr>
              <w:t>Պայմանագիրը ուժի մեջ է մտնում համապատասխան ֆինանսական միջոցներ նախատեսվելուց</w:t>
            </w:r>
            <w:r>
              <w:rPr>
                <w:rFonts w:ascii="GHEA Grapalat" w:hAnsi="GHEA Grapalat"/>
                <w:sz w:val="20"/>
                <w:szCs w:val="20"/>
                <w:lang w:val="pt-BR"/>
              </w:rPr>
              <w:t xml:space="preserve"> և դրա հիման վրա համաձայնագիր կնքելուց </w:t>
            </w:r>
            <w:r w:rsidR="00653ADD">
              <w:rPr>
                <w:rFonts w:ascii="GHEA Grapalat" w:hAnsi="GHEA Grapalat"/>
                <w:sz w:val="20"/>
                <w:szCs w:val="20"/>
                <w:lang w:val="pt-BR"/>
              </w:rPr>
              <w:t>օրվանից</w:t>
            </w:r>
            <w:r w:rsidRPr="00AA6CFD">
              <w:rPr>
                <w:rFonts w:ascii="GHEA Grapalat" w:hAnsi="GHEA Grapalat"/>
                <w:sz w:val="20"/>
                <w:szCs w:val="20"/>
                <w:lang w:val="pt-BR"/>
              </w:rPr>
              <w:t xml:space="preserve"> </w:t>
            </w:r>
          </w:p>
        </w:tc>
        <w:tc>
          <w:tcPr>
            <w:tcW w:w="1440" w:type="dxa"/>
            <w:vAlign w:val="center"/>
          </w:tcPr>
          <w:p w14:paraId="7DF5CB73" w14:textId="3067193A" w:rsidR="00F02279" w:rsidRPr="00E6597C" w:rsidRDefault="007756E5" w:rsidP="007756E5">
            <w:pPr>
              <w:spacing w:line="276" w:lineRule="auto"/>
              <w:jc w:val="center"/>
              <w:rPr>
                <w:rFonts w:ascii="GHEA Grapalat" w:hAnsi="GHEA Grapalat"/>
                <w:sz w:val="20"/>
                <w:szCs w:val="20"/>
                <w:lang w:val="pt-BR"/>
              </w:rPr>
            </w:pPr>
            <w:r w:rsidRPr="007756E5">
              <w:rPr>
                <w:rFonts w:ascii="GHEA Grapalat" w:hAnsi="GHEA Grapalat"/>
                <w:sz w:val="20"/>
                <w:szCs w:val="20"/>
                <w:lang w:val="pt-BR"/>
              </w:rPr>
              <w:t>10 ամիս</w:t>
            </w:r>
          </w:p>
        </w:tc>
      </w:tr>
      <w:tr w:rsidR="00F02279" w:rsidRPr="00E6597C" w14:paraId="31F5A940" w14:textId="77777777" w:rsidTr="00AA6CFD">
        <w:trPr>
          <w:trHeight w:val="586"/>
          <w:jc w:val="center"/>
        </w:trPr>
        <w:tc>
          <w:tcPr>
            <w:tcW w:w="822" w:type="dxa"/>
            <w:vAlign w:val="center"/>
          </w:tcPr>
          <w:p w14:paraId="43F93EDC"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2</w:t>
            </w:r>
          </w:p>
        </w:tc>
        <w:tc>
          <w:tcPr>
            <w:tcW w:w="3260" w:type="dxa"/>
            <w:vAlign w:val="center"/>
          </w:tcPr>
          <w:p w14:paraId="4BED6912" w14:textId="77777777" w:rsidR="00F02279" w:rsidRPr="00E6597C" w:rsidRDefault="00F02279" w:rsidP="00545BDE">
            <w:pPr>
              <w:rPr>
                <w:rFonts w:ascii="GHEA Grapalat" w:hAnsi="GHEA Grapalat"/>
                <w:sz w:val="20"/>
                <w:szCs w:val="20"/>
                <w:lang w:val="pt-BR"/>
              </w:rPr>
            </w:pPr>
          </w:p>
        </w:tc>
        <w:tc>
          <w:tcPr>
            <w:tcW w:w="4105" w:type="dxa"/>
            <w:vAlign w:val="center"/>
          </w:tcPr>
          <w:p w14:paraId="6DE4A7A3" w14:textId="77777777" w:rsidR="00F02279" w:rsidRPr="00E6597C" w:rsidRDefault="00F02279" w:rsidP="00545BDE">
            <w:pPr>
              <w:jc w:val="center"/>
              <w:rPr>
                <w:rFonts w:ascii="GHEA Grapalat" w:hAnsi="GHEA Grapalat"/>
                <w:sz w:val="20"/>
                <w:szCs w:val="20"/>
                <w:lang w:val="pt-BR"/>
              </w:rPr>
            </w:pPr>
          </w:p>
        </w:tc>
        <w:tc>
          <w:tcPr>
            <w:tcW w:w="1440" w:type="dxa"/>
            <w:vAlign w:val="center"/>
          </w:tcPr>
          <w:p w14:paraId="77FFF8B8" w14:textId="77777777" w:rsidR="00F02279" w:rsidRPr="00E6597C" w:rsidRDefault="00F02279" w:rsidP="00545BDE">
            <w:pPr>
              <w:rPr>
                <w:rFonts w:ascii="GHEA Grapalat" w:hAnsi="GHEA Grapalat"/>
                <w:sz w:val="20"/>
                <w:szCs w:val="20"/>
                <w:lang w:val="pt-BR"/>
              </w:rPr>
            </w:pPr>
          </w:p>
        </w:tc>
      </w:tr>
      <w:tr w:rsidR="00F02279" w:rsidRPr="00E6597C" w14:paraId="129D909A" w14:textId="77777777" w:rsidTr="00AA6CFD">
        <w:trPr>
          <w:trHeight w:val="586"/>
          <w:jc w:val="center"/>
        </w:trPr>
        <w:tc>
          <w:tcPr>
            <w:tcW w:w="822" w:type="dxa"/>
            <w:vAlign w:val="center"/>
          </w:tcPr>
          <w:p w14:paraId="386AC03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3</w:t>
            </w:r>
          </w:p>
        </w:tc>
        <w:tc>
          <w:tcPr>
            <w:tcW w:w="3260" w:type="dxa"/>
            <w:vAlign w:val="center"/>
          </w:tcPr>
          <w:p w14:paraId="725CA7CA" w14:textId="77777777" w:rsidR="00F02279" w:rsidRPr="00E6597C" w:rsidRDefault="00F02279" w:rsidP="00545BDE">
            <w:pPr>
              <w:rPr>
                <w:rFonts w:ascii="GHEA Grapalat" w:hAnsi="GHEA Grapalat"/>
                <w:sz w:val="20"/>
                <w:szCs w:val="20"/>
                <w:lang w:val="pt-BR"/>
              </w:rPr>
            </w:pPr>
          </w:p>
        </w:tc>
        <w:tc>
          <w:tcPr>
            <w:tcW w:w="4105" w:type="dxa"/>
            <w:vAlign w:val="center"/>
          </w:tcPr>
          <w:p w14:paraId="679DD7DB" w14:textId="77777777" w:rsidR="00F02279" w:rsidRPr="00E6597C" w:rsidRDefault="00F02279" w:rsidP="00545BDE">
            <w:pPr>
              <w:jc w:val="center"/>
              <w:rPr>
                <w:rFonts w:ascii="GHEA Grapalat" w:hAnsi="GHEA Grapalat"/>
                <w:sz w:val="20"/>
                <w:szCs w:val="20"/>
                <w:lang w:val="pt-BR"/>
              </w:rPr>
            </w:pPr>
          </w:p>
        </w:tc>
        <w:tc>
          <w:tcPr>
            <w:tcW w:w="1440" w:type="dxa"/>
            <w:vAlign w:val="center"/>
          </w:tcPr>
          <w:p w14:paraId="2D6EE6EB" w14:textId="77777777" w:rsidR="00F02279" w:rsidRPr="00E6597C" w:rsidRDefault="00F02279" w:rsidP="00545BDE">
            <w:pPr>
              <w:rPr>
                <w:rFonts w:ascii="GHEA Grapalat" w:hAnsi="GHEA Grapalat"/>
                <w:sz w:val="20"/>
                <w:szCs w:val="20"/>
                <w:lang w:val="pt-BR"/>
              </w:rPr>
            </w:pPr>
          </w:p>
        </w:tc>
      </w:tr>
      <w:tr w:rsidR="00F02279" w:rsidRPr="00E6597C" w14:paraId="21030B3E" w14:textId="77777777" w:rsidTr="00AA6CFD">
        <w:trPr>
          <w:trHeight w:val="586"/>
          <w:jc w:val="center"/>
        </w:trPr>
        <w:tc>
          <w:tcPr>
            <w:tcW w:w="822" w:type="dxa"/>
            <w:vAlign w:val="center"/>
          </w:tcPr>
          <w:p w14:paraId="41C12582"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4</w:t>
            </w:r>
          </w:p>
        </w:tc>
        <w:tc>
          <w:tcPr>
            <w:tcW w:w="3260" w:type="dxa"/>
            <w:vAlign w:val="center"/>
          </w:tcPr>
          <w:p w14:paraId="29C8C398" w14:textId="77777777" w:rsidR="00F02279" w:rsidRPr="00E6597C" w:rsidRDefault="00F02279" w:rsidP="00545BDE">
            <w:pPr>
              <w:rPr>
                <w:rFonts w:ascii="GHEA Grapalat" w:hAnsi="GHEA Grapalat"/>
                <w:sz w:val="20"/>
                <w:szCs w:val="20"/>
                <w:lang w:val="pt-BR"/>
              </w:rPr>
            </w:pPr>
          </w:p>
        </w:tc>
        <w:tc>
          <w:tcPr>
            <w:tcW w:w="4105" w:type="dxa"/>
            <w:vAlign w:val="center"/>
          </w:tcPr>
          <w:p w14:paraId="1604701E" w14:textId="77777777" w:rsidR="00F02279" w:rsidRPr="00E6597C" w:rsidRDefault="00F02279" w:rsidP="00545BDE">
            <w:pPr>
              <w:jc w:val="center"/>
              <w:rPr>
                <w:rFonts w:ascii="GHEA Grapalat" w:hAnsi="GHEA Grapalat"/>
                <w:sz w:val="20"/>
                <w:szCs w:val="20"/>
                <w:lang w:val="pt-BR"/>
              </w:rPr>
            </w:pPr>
          </w:p>
        </w:tc>
        <w:tc>
          <w:tcPr>
            <w:tcW w:w="1440" w:type="dxa"/>
            <w:vAlign w:val="center"/>
          </w:tcPr>
          <w:p w14:paraId="434DF6D4" w14:textId="77777777" w:rsidR="00F02279" w:rsidRPr="00E6597C" w:rsidRDefault="00F02279" w:rsidP="00545BDE">
            <w:pPr>
              <w:rPr>
                <w:rFonts w:ascii="GHEA Grapalat" w:hAnsi="GHEA Grapalat"/>
                <w:sz w:val="20"/>
                <w:szCs w:val="20"/>
                <w:lang w:val="pt-BR"/>
              </w:rPr>
            </w:pPr>
          </w:p>
        </w:tc>
      </w:tr>
      <w:tr w:rsidR="00F02279" w:rsidRPr="00E6597C" w14:paraId="635D0DDC" w14:textId="77777777" w:rsidTr="00AA6CFD">
        <w:trPr>
          <w:trHeight w:val="586"/>
          <w:jc w:val="center"/>
        </w:trPr>
        <w:tc>
          <w:tcPr>
            <w:tcW w:w="822" w:type="dxa"/>
            <w:vAlign w:val="center"/>
          </w:tcPr>
          <w:p w14:paraId="0CD31667"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5</w:t>
            </w:r>
          </w:p>
        </w:tc>
        <w:tc>
          <w:tcPr>
            <w:tcW w:w="3260" w:type="dxa"/>
            <w:vAlign w:val="center"/>
          </w:tcPr>
          <w:p w14:paraId="190F2ED5" w14:textId="77777777" w:rsidR="00F02279" w:rsidRPr="00E6597C" w:rsidRDefault="00F02279" w:rsidP="00545BDE">
            <w:pPr>
              <w:rPr>
                <w:rFonts w:ascii="GHEA Grapalat" w:hAnsi="GHEA Grapalat"/>
                <w:sz w:val="20"/>
                <w:szCs w:val="20"/>
                <w:lang w:val="pt-BR"/>
              </w:rPr>
            </w:pPr>
          </w:p>
        </w:tc>
        <w:tc>
          <w:tcPr>
            <w:tcW w:w="4105" w:type="dxa"/>
            <w:vAlign w:val="center"/>
          </w:tcPr>
          <w:p w14:paraId="76846ACE" w14:textId="77777777" w:rsidR="00F02279" w:rsidRPr="00E6597C" w:rsidRDefault="00F02279" w:rsidP="00545BDE">
            <w:pPr>
              <w:jc w:val="center"/>
              <w:rPr>
                <w:rFonts w:ascii="GHEA Grapalat" w:hAnsi="GHEA Grapalat"/>
                <w:sz w:val="20"/>
                <w:szCs w:val="20"/>
                <w:lang w:val="pt-BR"/>
              </w:rPr>
            </w:pPr>
          </w:p>
        </w:tc>
        <w:tc>
          <w:tcPr>
            <w:tcW w:w="1440" w:type="dxa"/>
            <w:vAlign w:val="center"/>
          </w:tcPr>
          <w:p w14:paraId="51026156" w14:textId="77777777" w:rsidR="00F02279" w:rsidRPr="00E6597C" w:rsidRDefault="00F02279" w:rsidP="00545BDE">
            <w:pPr>
              <w:rPr>
                <w:rFonts w:ascii="GHEA Grapalat" w:hAnsi="GHEA Grapalat"/>
                <w:sz w:val="20"/>
                <w:szCs w:val="20"/>
                <w:lang w:val="pt-BR"/>
              </w:rPr>
            </w:pPr>
          </w:p>
        </w:tc>
      </w:tr>
      <w:tr w:rsidR="00F02279" w:rsidRPr="00E6597C" w14:paraId="1AD1E5D3" w14:textId="77777777" w:rsidTr="00AA6CFD">
        <w:trPr>
          <w:trHeight w:val="586"/>
          <w:jc w:val="center"/>
        </w:trPr>
        <w:tc>
          <w:tcPr>
            <w:tcW w:w="822" w:type="dxa"/>
            <w:vAlign w:val="center"/>
          </w:tcPr>
          <w:p w14:paraId="03E9A72A"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w:t>
            </w:r>
          </w:p>
        </w:tc>
        <w:tc>
          <w:tcPr>
            <w:tcW w:w="3260" w:type="dxa"/>
            <w:vAlign w:val="center"/>
          </w:tcPr>
          <w:p w14:paraId="35BE9B80" w14:textId="77777777" w:rsidR="00F02279" w:rsidRPr="00E6597C" w:rsidRDefault="00F02279" w:rsidP="00545BDE">
            <w:pPr>
              <w:rPr>
                <w:rFonts w:ascii="GHEA Grapalat" w:hAnsi="GHEA Grapalat"/>
                <w:sz w:val="20"/>
                <w:szCs w:val="20"/>
                <w:lang w:val="pt-BR"/>
              </w:rPr>
            </w:pPr>
          </w:p>
        </w:tc>
        <w:tc>
          <w:tcPr>
            <w:tcW w:w="4105" w:type="dxa"/>
            <w:vAlign w:val="center"/>
          </w:tcPr>
          <w:p w14:paraId="6C603B8A" w14:textId="77777777" w:rsidR="00F02279" w:rsidRPr="00E6597C" w:rsidRDefault="00F02279" w:rsidP="00545BDE">
            <w:pPr>
              <w:jc w:val="center"/>
              <w:rPr>
                <w:rFonts w:ascii="GHEA Grapalat" w:hAnsi="GHEA Grapalat"/>
                <w:sz w:val="20"/>
                <w:szCs w:val="20"/>
                <w:lang w:val="pt-BR"/>
              </w:rPr>
            </w:pPr>
          </w:p>
        </w:tc>
        <w:tc>
          <w:tcPr>
            <w:tcW w:w="1440" w:type="dxa"/>
            <w:vAlign w:val="center"/>
          </w:tcPr>
          <w:p w14:paraId="42D90642" w14:textId="77777777" w:rsidR="00F02279" w:rsidRPr="00E6597C" w:rsidRDefault="00F02279" w:rsidP="00545BDE">
            <w:pPr>
              <w:rPr>
                <w:rFonts w:ascii="GHEA Grapalat" w:hAnsi="GHEA Grapalat"/>
                <w:sz w:val="20"/>
                <w:szCs w:val="20"/>
                <w:lang w:val="pt-BR"/>
              </w:rPr>
            </w:pPr>
          </w:p>
        </w:tc>
      </w:tr>
      <w:tr w:rsidR="00F02279" w:rsidRPr="00E6597C" w14:paraId="63F3A958" w14:textId="77777777" w:rsidTr="00AA6CFD">
        <w:trPr>
          <w:cantSplit/>
          <w:trHeight w:val="586"/>
          <w:jc w:val="center"/>
        </w:trPr>
        <w:tc>
          <w:tcPr>
            <w:tcW w:w="4082" w:type="dxa"/>
            <w:gridSpan w:val="2"/>
            <w:vAlign w:val="center"/>
          </w:tcPr>
          <w:p w14:paraId="016A8CF3" w14:textId="77777777" w:rsidR="00F02279" w:rsidRPr="00E6597C" w:rsidRDefault="00F02279" w:rsidP="00545BDE">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4105" w:type="dxa"/>
            <w:vAlign w:val="center"/>
          </w:tcPr>
          <w:p w14:paraId="6FADE9B7" w14:textId="77777777" w:rsidR="00F02279" w:rsidRPr="00E6597C" w:rsidRDefault="00F02279" w:rsidP="00545BDE">
            <w:pPr>
              <w:jc w:val="center"/>
              <w:rPr>
                <w:rFonts w:ascii="GHEA Grapalat" w:hAnsi="GHEA Grapalat"/>
                <w:b/>
                <w:sz w:val="20"/>
                <w:szCs w:val="20"/>
                <w:lang w:val="pt-BR"/>
              </w:rPr>
            </w:pPr>
          </w:p>
        </w:tc>
        <w:tc>
          <w:tcPr>
            <w:tcW w:w="1440" w:type="dxa"/>
            <w:vAlign w:val="center"/>
          </w:tcPr>
          <w:p w14:paraId="7DEC0E75" w14:textId="77777777" w:rsidR="00F02279" w:rsidRPr="00E6597C" w:rsidRDefault="00F02279" w:rsidP="00545BDE">
            <w:pPr>
              <w:jc w:val="center"/>
              <w:rPr>
                <w:rFonts w:ascii="GHEA Grapalat" w:hAnsi="GHEA Grapalat"/>
                <w:b/>
                <w:sz w:val="20"/>
                <w:szCs w:val="20"/>
                <w:lang w:val="pt-BR"/>
              </w:rPr>
            </w:pPr>
          </w:p>
        </w:tc>
      </w:tr>
    </w:tbl>
    <w:p w14:paraId="15B48524" w14:textId="77777777" w:rsidR="00F02279" w:rsidRPr="00E6597C" w:rsidRDefault="00F02279" w:rsidP="00645E1D">
      <w:pPr>
        <w:keepNext/>
        <w:jc w:val="both"/>
        <w:outlineLvl w:val="3"/>
        <w:rPr>
          <w:rFonts w:ascii="GHEA Grapalat" w:hAnsi="GHEA Grapalat"/>
          <w:i/>
          <w:sz w:val="32"/>
          <w:lang w:val="pt-BR"/>
        </w:rPr>
      </w:pPr>
    </w:p>
    <w:p w14:paraId="064D4AE3" w14:textId="61B62353" w:rsidR="00645E1D" w:rsidRPr="00553C89" w:rsidRDefault="00645E1D" w:rsidP="000117CC">
      <w:pPr>
        <w:jc w:val="both"/>
        <w:rPr>
          <w:rFonts w:asciiTheme="minorHAnsi" w:hAnsiTheme="minorHAnsi"/>
          <w:lang w:val="hy-AM"/>
        </w:rPr>
      </w:pPr>
      <w:r w:rsidRPr="00553C89">
        <w:rPr>
          <w:rFonts w:ascii="GHEA Grapalat" w:hAnsi="GHEA Grapalat" w:cs="Sylfaen"/>
          <w:i/>
          <w:sz w:val="18"/>
          <w:szCs w:val="18"/>
          <w:lang w:val="hy-AM"/>
        </w:rPr>
        <w:t xml:space="preserve">* </w:t>
      </w:r>
      <w:r w:rsidRPr="00553C89">
        <w:rPr>
          <w:rFonts w:ascii="GHEA Grapalat" w:hAnsi="GHEA Grapalat" w:cs="Sylfaen"/>
          <w:i/>
          <w:sz w:val="18"/>
          <w:szCs w:val="18"/>
          <w:lang w:val="pt-BR"/>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w:t>
      </w:r>
      <w:r w:rsidR="00F90F86">
        <w:rPr>
          <w:rFonts w:ascii="GHEA Grapalat" w:hAnsi="GHEA Grapalat" w:cs="Sylfaen"/>
          <w:i/>
          <w:sz w:val="18"/>
          <w:szCs w:val="18"/>
          <w:lang w:val="pt-BR"/>
        </w:rPr>
        <w:t>վերանորոգման աշխատանքներ</w:t>
      </w:r>
      <w:r w:rsidRPr="00553C89">
        <w:rPr>
          <w:rFonts w:ascii="GHEA Grapalat" w:hAnsi="GHEA Grapalat" w:cs="Sylfaen"/>
          <w:i/>
          <w:sz w:val="18"/>
          <w:szCs w:val="18"/>
          <w:lang w:val="pt-BR"/>
        </w:rPr>
        <w:t>ի գնման դեպքում:</w:t>
      </w:r>
    </w:p>
    <w:p w14:paraId="49646655" w14:textId="6D707DA8" w:rsidR="00F02279" w:rsidRDefault="00F02279" w:rsidP="00F02279">
      <w:pPr>
        <w:keepNext/>
        <w:jc w:val="both"/>
        <w:outlineLvl w:val="3"/>
        <w:rPr>
          <w:rFonts w:ascii="GHEA Grapalat" w:hAnsi="GHEA Grapalat"/>
          <w:i/>
          <w:sz w:val="32"/>
          <w:lang w:val="hy-AM"/>
        </w:rPr>
      </w:pPr>
    </w:p>
    <w:p w14:paraId="0F919749" w14:textId="77777777" w:rsidR="007756E5" w:rsidRPr="000117CC" w:rsidRDefault="007756E5"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2BB6A3D2"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18B77A12" w14:textId="77777777" w:rsidR="00F02279" w:rsidRPr="00E6597C" w:rsidRDefault="00F02279" w:rsidP="00545BDE">
            <w:pPr>
              <w:rPr>
                <w:rFonts w:ascii="GHEA Grapalat" w:hAnsi="GHEA Grapalat"/>
                <w:sz w:val="22"/>
                <w:szCs w:val="22"/>
                <w:lang w:val="ru-RU"/>
              </w:rPr>
            </w:pPr>
          </w:p>
          <w:p w14:paraId="51D2C2A7" w14:textId="77777777" w:rsidR="00F02279" w:rsidRPr="00E6597C" w:rsidRDefault="00F02279" w:rsidP="00545BDE">
            <w:pPr>
              <w:rPr>
                <w:rFonts w:ascii="GHEA Grapalat" w:hAnsi="GHEA Grapalat"/>
                <w:lang w:val="ru-RU"/>
              </w:rPr>
            </w:pPr>
          </w:p>
          <w:p w14:paraId="1D8270C3"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02CB87D"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3EAE7079"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51D9C5C" w14:textId="77777777" w:rsidR="00F02279" w:rsidRPr="00E6597C" w:rsidRDefault="00F02279" w:rsidP="00545BDE">
            <w:pPr>
              <w:spacing w:line="360" w:lineRule="auto"/>
              <w:jc w:val="center"/>
              <w:rPr>
                <w:rFonts w:ascii="GHEA Grapalat" w:hAnsi="GHEA Grapalat"/>
                <w:lang w:val="ru-RU"/>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1793FA" w14:textId="4A70139B" w:rsidR="00F02279" w:rsidRDefault="00F02279" w:rsidP="00F02279">
      <w:pPr>
        <w:jc w:val="both"/>
        <w:rPr>
          <w:rFonts w:ascii="GHEA Grapalat" w:hAnsi="GHEA Grapalat"/>
          <w:lang w:val="pt-BR"/>
        </w:rPr>
      </w:pPr>
    </w:p>
    <w:p w14:paraId="48ACF202" w14:textId="77777777" w:rsidR="007756E5" w:rsidRPr="00E6597C" w:rsidRDefault="007756E5" w:rsidP="00F02279">
      <w:pPr>
        <w:jc w:val="both"/>
        <w:rPr>
          <w:rFonts w:ascii="GHEA Grapalat" w:hAnsi="GHEA Grapalat"/>
          <w:lang w:val="pt-BR"/>
        </w:rPr>
      </w:pPr>
    </w:p>
    <w:p w14:paraId="7052687F" w14:textId="77777777" w:rsidR="00F02279" w:rsidRPr="00E6597C" w:rsidRDefault="00F02279" w:rsidP="00F02279">
      <w:pPr>
        <w:rPr>
          <w:rFonts w:ascii="GHEA Grapalat" w:hAnsi="GHEA Grapalat"/>
          <w:lang w:val="pt-BR"/>
        </w:rPr>
      </w:pPr>
    </w:p>
    <w:p w14:paraId="2CDC550D" w14:textId="77777777" w:rsidR="007756E5" w:rsidRDefault="007756E5" w:rsidP="00F02279">
      <w:pPr>
        <w:ind w:firstLine="567"/>
        <w:jc w:val="right"/>
        <w:rPr>
          <w:rFonts w:ascii="GHEA Grapalat" w:hAnsi="GHEA Grapalat"/>
          <w:i/>
          <w:sz w:val="18"/>
          <w:szCs w:val="18"/>
          <w:lang w:val="pt-BR"/>
        </w:rPr>
      </w:pPr>
    </w:p>
    <w:p w14:paraId="48FF719F" w14:textId="2DCD0241" w:rsidR="00F02279" w:rsidRPr="00E6597C" w:rsidRDefault="00F02279" w:rsidP="00F02279">
      <w:pPr>
        <w:ind w:firstLine="567"/>
        <w:jc w:val="right"/>
        <w:rPr>
          <w:rFonts w:ascii="GHEA Grapalat" w:hAnsi="GHEA Grapalat"/>
          <w:i/>
          <w:lang w:val="pt-BR"/>
        </w:rPr>
      </w:pPr>
      <w:r w:rsidRPr="00E6597C">
        <w:rPr>
          <w:rFonts w:ascii="GHEA Grapalat" w:hAnsi="GHEA Grapalat"/>
          <w:i/>
          <w:lang w:val="pt-BR"/>
        </w:rPr>
        <w:br w:type="page"/>
      </w:r>
    </w:p>
    <w:p w14:paraId="0AB6CF5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14:paraId="223DB3C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14:paraId="34275581" w14:textId="654A2EB9"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w:t>
      </w:r>
      <w:r w:rsidR="004E3240" w:rsidRPr="004E3240">
        <w:rPr>
          <w:rFonts w:ascii="GHEA Grapalat" w:hAnsi="GHEA Grapalat" w:cs="Sylfaen"/>
          <w:i/>
          <w:sz w:val="20"/>
          <w:szCs w:val="20"/>
          <w:lang w:val="pt-BR"/>
        </w:rPr>
        <w:t>«</w:t>
      </w:r>
      <w:r w:rsidR="00255054">
        <w:rPr>
          <w:rFonts w:ascii="GHEA Grapalat" w:hAnsi="GHEA Grapalat" w:cs="Sylfaen"/>
          <w:i/>
          <w:sz w:val="20"/>
          <w:szCs w:val="20"/>
          <w:lang w:val="pt-BR"/>
        </w:rPr>
        <w:t>ՀԱՖՆ-ԲՄԱՇՁԲ-24/94</w:t>
      </w:r>
      <w:r w:rsidR="004E3240" w:rsidRPr="004E3240">
        <w:rPr>
          <w:rFonts w:ascii="GHEA Grapalat" w:hAnsi="GHEA Grapalat" w:cs="Sylfaen"/>
          <w:i/>
          <w:sz w:val="20"/>
          <w:szCs w:val="20"/>
          <w:lang w:val="pt-BR"/>
        </w:rPr>
        <w:t>»</w:t>
      </w:r>
      <w:r w:rsidR="004E3240">
        <w:rPr>
          <w:rFonts w:ascii="GHEA Grapalat" w:hAnsi="GHEA Grapalat" w:cs="Sylfaen"/>
          <w:i/>
          <w:sz w:val="20"/>
          <w:szCs w:val="20"/>
          <w:lang w:val="pt-BR"/>
        </w:rPr>
        <w:t xml:space="preserve"> </w:t>
      </w:r>
      <w:r w:rsidRPr="00E6597C">
        <w:rPr>
          <w:rFonts w:ascii="GHEA Grapalat" w:hAnsi="GHEA Grapalat" w:cs="Sylfaen"/>
          <w:i/>
          <w:sz w:val="20"/>
          <w:szCs w:val="20"/>
          <w:lang w:val="pt-BR"/>
        </w:rPr>
        <w:t>ծածկագրով պայմանագրի</w:t>
      </w:r>
    </w:p>
    <w:p w14:paraId="6407F8C6" w14:textId="77777777" w:rsidR="00F02279" w:rsidRPr="00E6597C" w:rsidRDefault="00F02279" w:rsidP="00F02279">
      <w:pPr>
        <w:tabs>
          <w:tab w:val="left" w:pos="9540"/>
        </w:tabs>
        <w:rPr>
          <w:rFonts w:ascii="GHEA Grapalat" w:hAnsi="GHEA Grapalat"/>
          <w:sz w:val="20"/>
          <w:lang w:val="pt-BR"/>
        </w:rPr>
      </w:pPr>
    </w:p>
    <w:p w14:paraId="20DFA5A3"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06BE4C13" w14:textId="77777777" w:rsidR="00F02279" w:rsidRPr="000117CC" w:rsidRDefault="00F02279" w:rsidP="00F02279">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418"/>
        <w:gridCol w:w="1743"/>
        <w:gridCol w:w="445"/>
        <w:gridCol w:w="445"/>
        <w:gridCol w:w="445"/>
        <w:gridCol w:w="445"/>
        <w:gridCol w:w="445"/>
        <w:gridCol w:w="445"/>
        <w:gridCol w:w="445"/>
        <w:gridCol w:w="445"/>
        <w:gridCol w:w="445"/>
        <w:gridCol w:w="445"/>
        <w:gridCol w:w="445"/>
        <w:gridCol w:w="445"/>
        <w:gridCol w:w="1009"/>
      </w:tblGrid>
      <w:tr w:rsidR="00F02279" w:rsidRPr="00E6597C" w14:paraId="3A76B546" w14:textId="77777777" w:rsidTr="007756E5">
        <w:tc>
          <w:tcPr>
            <w:tcW w:w="10644" w:type="dxa"/>
            <w:gridSpan w:val="16"/>
            <w:vAlign w:val="center"/>
          </w:tcPr>
          <w:p w14:paraId="4D791DBD"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057259" w14:paraId="0AE61309" w14:textId="77777777" w:rsidTr="007756E5">
        <w:tc>
          <w:tcPr>
            <w:tcW w:w="1134" w:type="dxa"/>
            <w:vAlign w:val="center"/>
          </w:tcPr>
          <w:p w14:paraId="7715218F"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418" w:type="dxa"/>
            <w:vAlign w:val="center"/>
          </w:tcPr>
          <w:p w14:paraId="00B550B5"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1743" w:type="dxa"/>
            <w:vAlign w:val="center"/>
          </w:tcPr>
          <w:p w14:paraId="46E5D6A4"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349" w:type="dxa"/>
            <w:gridSpan w:val="13"/>
            <w:vAlign w:val="center"/>
          </w:tcPr>
          <w:p w14:paraId="7A6835D5" w14:textId="77777777" w:rsidR="00F02279" w:rsidRPr="00E6597C" w:rsidRDefault="00F02279" w:rsidP="00545BDE">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  թ-ին` ըստ ամիսների, այդ թվում**</w:t>
            </w:r>
          </w:p>
        </w:tc>
      </w:tr>
      <w:tr w:rsidR="00F02279" w:rsidRPr="00E6597C" w14:paraId="4F3DCC93" w14:textId="77777777" w:rsidTr="007756E5">
        <w:trPr>
          <w:trHeight w:val="1538"/>
        </w:trPr>
        <w:tc>
          <w:tcPr>
            <w:tcW w:w="1134" w:type="dxa"/>
            <w:vAlign w:val="center"/>
          </w:tcPr>
          <w:p w14:paraId="3774EE0D" w14:textId="77777777" w:rsidR="00F02279" w:rsidRPr="00E6597C" w:rsidRDefault="00F02279" w:rsidP="00545BDE">
            <w:pPr>
              <w:jc w:val="center"/>
              <w:rPr>
                <w:rFonts w:ascii="GHEA Grapalat" w:hAnsi="GHEA Grapalat"/>
                <w:sz w:val="20"/>
                <w:lang w:val="es-ES"/>
              </w:rPr>
            </w:pPr>
          </w:p>
        </w:tc>
        <w:tc>
          <w:tcPr>
            <w:tcW w:w="1418" w:type="dxa"/>
            <w:vAlign w:val="center"/>
          </w:tcPr>
          <w:p w14:paraId="1BDD41E4" w14:textId="77777777" w:rsidR="00F02279" w:rsidRPr="00E6597C" w:rsidRDefault="00F02279" w:rsidP="00545BDE">
            <w:pPr>
              <w:jc w:val="center"/>
              <w:rPr>
                <w:rFonts w:ascii="GHEA Grapalat" w:hAnsi="GHEA Grapalat"/>
                <w:sz w:val="20"/>
                <w:lang w:val="es-ES"/>
              </w:rPr>
            </w:pPr>
          </w:p>
        </w:tc>
        <w:tc>
          <w:tcPr>
            <w:tcW w:w="1743" w:type="dxa"/>
            <w:vAlign w:val="center"/>
          </w:tcPr>
          <w:p w14:paraId="12358127" w14:textId="77777777" w:rsidR="00F02279" w:rsidRPr="00E6597C" w:rsidRDefault="00F02279" w:rsidP="00545BDE">
            <w:pPr>
              <w:jc w:val="center"/>
              <w:rPr>
                <w:rFonts w:ascii="GHEA Grapalat" w:hAnsi="GHEA Grapalat"/>
                <w:sz w:val="20"/>
                <w:lang w:val="es-ES"/>
              </w:rPr>
            </w:pPr>
          </w:p>
        </w:tc>
        <w:tc>
          <w:tcPr>
            <w:tcW w:w="445" w:type="dxa"/>
            <w:textDirection w:val="btLr"/>
            <w:vAlign w:val="center"/>
          </w:tcPr>
          <w:p w14:paraId="29A866EC"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45" w:type="dxa"/>
            <w:textDirection w:val="btLr"/>
            <w:vAlign w:val="center"/>
          </w:tcPr>
          <w:p w14:paraId="3C813697"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45" w:type="dxa"/>
            <w:textDirection w:val="btLr"/>
            <w:vAlign w:val="center"/>
          </w:tcPr>
          <w:p w14:paraId="441803F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45" w:type="dxa"/>
            <w:textDirection w:val="btLr"/>
            <w:vAlign w:val="center"/>
          </w:tcPr>
          <w:p w14:paraId="685BFA28"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45" w:type="dxa"/>
            <w:textDirection w:val="btLr"/>
            <w:vAlign w:val="center"/>
          </w:tcPr>
          <w:p w14:paraId="2B98C6EB"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45" w:type="dxa"/>
            <w:textDirection w:val="btLr"/>
            <w:vAlign w:val="center"/>
          </w:tcPr>
          <w:p w14:paraId="1F13FEEA"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45" w:type="dxa"/>
            <w:textDirection w:val="btLr"/>
            <w:vAlign w:val="center"/>
          </w:tcPr>
          <w:p w14:paraId="5D270CCE"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45" w:type="dxa"/>
            <w:textDirection w:val="btLr"/>
            <w:vAlign w:val="center"/>
          </w:tcPr>
          <w:p w14:paraId="3E2324B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45" w:type="dxa"/>
            <w:textDirection w:val="btLr"/>
            <w:vAlign w:val="center"/>
          </w:tcPr>
          <w:p w14:paraId="654426D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45" w:type="dxa"/>
            <w:textDirection w:val="btLr"/>
            <w:vAlign w:val="center"/>
          </w:tcPr>
          <w:p w14:paraId="0293065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45" w:type="dxa"/>
            <w:textDirection w:val="btLr"/>
            <w:vAlign w:val="center"/>
          </w:tcPr>
          <w:p w14:paraId="5D65D65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45" w:type="dxa"/>
            <w:textDirection w:val="btLr"/>
            <w:vAlign w:val="center"/>
          </w:tcPr>
          <w:p w14:paraId="26DDD3E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1009" w:type="dxa"/>
            <w:vAlign w:val="center"/>
          </w:tcPr>
          <w:p w14:paraId="27172A26" w14:textId="77777777"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F02279" w:rsidRPr="00E6597C" w:rsidRDefault="00F02279" w:rsidP="00545BDE">
            <w:pPr>
              <w:jc w:val="center"/>
              <w:rPr>
                <w:rFonts w:ascii="GHEA Grapalat" w:hAnsi="GHEA Grapalat"/>
                <w:sz w:val="18"/>
                <w:lang w:val="es-ES"/>
              </w:rPr>
            </w:pPr>
          </w:p>
        </w:tc>
      </w:tr>
      <w:tr w:rsidR="00F02279" w:rsidRPr="00E6597C" w14:paraId="3977B0D2" w14:textId="77777777" w:rsidTr="007756E5">
        <w:trPr>
          <w:trHeight w:val="2056"/>
        </w:trPr>
        <w:tc>
          <w:tcPr>
            <w:tcW w:w="1134" w:type="dxa"/>
            <w:vAlign w:val="center"/>
          </w:tcPr>
          <w:p w14:paraId="10DE0437" w14:textId="7370A4F0" w:rsidR="00F02279" w:rsidRPr="00E6597C" w:rsidRDefault="007B3CC4" w:rsidP="00545BDE">
            <w:pPr>
              <w:jc w:val="center"/>
              <w:rPr>
                <w:rFonts w:ascii="GHEA Grapalat" w:hAnsi="GHEA Grapalat"/>
                <w:sz w:val="20"/>
                <w:lang w:val="es-ES"/>
              </w:rPr>
            </w:pPr>
            <w:r>
              <w:rPr>
                <w:rFonts w:ascii="GHEA Grapalat" w:hAnsi="GHEA Grapalat"/>
                <w:sz w:val="20"/>
                <w:lang w:val="es-ES"/>
              </w:rPr>
              <w:t>1</w:t>
            </w:r>
          </w:p>
        </w:tc>
        <w:tc>
          <w:tcPr>
            <w:tcW w:w="1418" w:type="dxa"/>
            <w:vAlign w:val="center"/>
          </w:tcPr>
          <w:p w14:paraId="3054592B" w14:textId="3B7D9A5B" w:rsidR="00F02279" w:rsidRPr="00E6597C" w:rsidRDefault="007B3CC4" w:rsidP="00545BDE">
            <w:pPr>
              <w:jc w:val="center"/>
              <w:rPr>
                <w:rFonts w:ascii="GHEA Grapalat" w:hAnsi="GHEA Grapalat"/>
                <w:sz w:val="20"/>
                <w:lang w:val="es-ES"/>
              </w:rPr>
            </w:pPr>
            <w:r w:rsidRPr="007B3CC4">
              <w:rPr>
                <w:rFonts w:ascii="GHEA Grapalat" w:hAnsi="GHEA Grapalat"/>
                <w:sz w:val="20"/>
                <w:lang w:val="es-ES"/>
              </w:rPr>
              <w:t>45461100</w:t>
            </w:r>
          </w:p>
        </w:tc>
        <w:tc>
          <w:tcPr>
            <w:tcW w:w="1743" w:type="dxa"/>
            <w:vAlign w:val="center"/>
          </w:tcPr>
          <w:p w14:paraId="2EEDA063" w14:textId="1E5DCE73" w:rsidR="00F02279" w:rsidRPr="00E6597C" w:rsidRDefault="007B3CC4" w:rsidP="007756E5">
            <w:pPr>
              <w:rPr>
                <w:rFonts w:ascii="GHEA Grapalat" w:hAnsi="GHEA Grapalat"/>
                <w:sz w:val="20"/>
                <w:lang w:val="es-ES"/>
              </w:rPr>
            </w:pPr>
            <w:r w:rsidRPr="007B3CC4">
              <w:rPr>
                <w:rFonts w:ascii="GHEA Grapalat" w:hAnsi="GHEA Grapalat"/>
                <w:sz w:val="20"/>
                <w:lang w:val="es-ES"/>
              </w:rPr>
              <w:t>Արամ Խաչատրյան համերգասրահի -4,-6,-9 հարկերի վերանորոգման աշխատանքներ</w:t>
            </w:r>
          </w:p>
        </w:tc>
        <w:tc>
          <w:tcPr>
            <w:tcW w:w="445" w:type="dxa"/>
            <w:vAlign w:val="center"/>
          </w:tcPr>
          <w:p w14:paraId="6D2EC0AA" w14:textId="77777777" w:rsidR="00F02279" w:rsidRPr="00E6597C" w:rsidRDefault="00F02279" w:rsidP="00545BDE">
            <w:pPr>
              <w:jc w:val="center"/>
              <w:rPr>
                <w:rFonts w:ascii="GHEA Grapalat" w:hAnsi="GHEA Grapalat"/>
                <w:sz w:val="20"/>
                <w:lang w:val="pt-BR"/>
              </w:rPr>
            </w:pPr>
          </w:p>
          <w:p w14:paraId="35A23DA2" w14:textId="77777777" w:rsidR="00F02279" w:rsidRPr="00E6597C" w:rsidRDefault="00F02279" w:rsidP="00545BDE">
            <w:pPr>
              <w:jc w:val="center"/>
              <w:rPr>
                <w:rFonts w:ascii="GHEA Grapalat" w:hAnsi="GHEA Grapalat"/>
                <w:sz w:val="20"/>
                <w:lang w:val="pt-BR"/>
              </w:rPr>
            </w:pPr>
          </w:p>
          <w:p w14:paraId="2C233DB4" w14:textId="77777777" w:rsidR="00F02279" w:rsidRPr="00E6597C" w:rsidRDefault="00F02279" w:rsidP="00545BDE">
            <w:pPr>
              <w:jc w:val="center"/>
              <w:rPr>
                <w:rFonts w:ascii="GHEA Grapalat" w:hAnsi="GHEA Grapalat"/>
                <w:lang w:val="pt-BR"/>
              </w:rPr>
            </w:pPr>
            <w:r w:rsidRPr="00E6597C">
              <w:rPr>
                <w:rFonts w:ascii="GHEA Grapalat" w:hAnsi="GHEA Grapalat"/>
                <w:sz w:val="20"/>
                <w:lang w:val="pt-BR"/>
              </w:rPr>
              <w:t>... %</w:t>
            </w:r>
          </w:p>
        </w:tc>
        <w:tc>
          <w:tcPr>
            <w:tcW w:w="445" w:type="dxa"/>
            <w:vAlign w:val="center"/>
          </w:tcPr>
          <w:p w14:paraId="5F02F1AA" w14:textId="77777777" w:rsidR="00F02279" w:rsidRPr="00E6597C" w:rsidRDefault="00F02279" w:rsidP="00545BDE">
            <w:pPr>
              <w:jc w:val="center"/>
              <w:rPr>
                <w:rFonts w:ascii="GHEA Grapalat" w:hAnsi="GHEA Grapalat"/>
                <w:sz w:val="20"/>
                <w:lang w:val="pt-BR"/>
              </w:rPr>
            </w:pPr>
          </w:p>
          <w:p w14:paraId="0EFDE758" w14:textId="77777777" w:rsidR="00F02279" w:rsidRPr="00E6597C" w:rsidRDefault="00F02279" w:rsidP="00545BDE">
            <w:pPr>
              <w:jc w:val="center"/>
              <w:rPr>
                <w:rFonts w:ascii="GHEA Grapalat" w:hAnsi="GHEA Grapalat"/>
                <w:sz w:val="20"/>
                <w:lang w:val="pt-BR"/>
              </w:rPr>
            </w:pPr>
          </w:p>
          <w:p w14:paraId="3DA0D39D" w14:textId="77777777" w:rsidR="00F02279" w:rsidRPr="00E6597C" w:rsidRDefault="00F02279" w:rsidP="00545BDE">
            <w:pPr>
              <w:jc w:val="center"/>
              <w:rPr>
                <w:rFonts w:ascii="GHEA Grapalat" w:hAnsi="GHEA Grapalat"/>
                <w:lang w:val="pt-BR"/>
              </w:rPr>
            </w:pPr>
            <w:r w:rsidRPr="00E6597C">
              <w:rPr>
                <w:rFonts w:ascii="GHEA Grapalat" w:hAnsi="GHEA Grapalat"/>
                <w:sz w:val="20"/>
                <w:lang w:val="pt-BR"/>
              </w:rPr>
              <w:t>... %</w:t>
            </w:r>
          </w:p>
        </w:tc>
        <w:tc>
          <w:tcPr>
            <w:tcW w:w="445" w:type="dxa"/>
            <w:vAlign w:val="center"/>
          </w:tcPr>
          <w:p w14:paraId="5DE31429" w14:textId="77777777" w:rsidR="00F02279" w:rsidRPr="00E6597C" w:rsidRDefault="00F02279" w:rsidP="00545BDE">
            <w:pPr>
              <w:jc w:val="center"/>
              <w:rPr>
                <w:rFonts w:ascii="GHEA Grapalat" w:hAnsi="GHEA Grapalat"/>
                <w:sz w:val="20"/>
                <w:lang w:val="pt-BR"/>
              </w:rPr>
            </w:pPr>
          </w:p>
          <w:p w14:paraId="6B8958D6" w14:textId="77777777" w:rsidR="00F02279" w:rsidRPr="00E6597C" w:rsidRDefault="00F02279" w:rsidP="00545BDE">
            <w:pPr>
              <w:jc w:val="center"/>
              <w:rPr>
                <w:rFonts w:ascii="GHEA Grapalat" w:hAnsi="GHEA Grapalat"/>
                <w:sz w:val="20"/>
                <w:lang w:val="pt-BR"/>
              </w:rPr>
            </w:pPr>
          </w:p>
          <w:p w14:paraId="0F21F1D2"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45" w:type="dxa"/>
            <w:vAlign w:val="center"/>
          </w:tcPr>
          <w:p w14:paraId="2446C44E" w14:textId="77777777" w:rsidR="00F02279" w:rsidRPr="00E6597C" w:rsidRDefault="00F02279" w:rsidP="00545BDE">
            <w:pPr>
              <w:jc w:val="center"/>
              <w:rPr>
                <w:rFonts w:ascii="GHEA Grapalat" w:hAnsi="GHEA Grapalat"/>
                <w:sz w:val="20"/>
                <w:lang w:val="pt-BR"/>
              </w:rPr>
            </w:pPr>
          </w:p>
          <w:p w14:paraId="49E5B4F5" w14:textId="77777777" w:rsidR="00F02279" w:rsidRPr="00E6597C" w:rsidRDefault="00F02279" w:rsidP="00545BDE">
            <w:pPr>
              <w:jc w:val="center"/>
              <w:rPr>
                <w:rFonts w:ascii="GHEA Grapalat" w:hAnsi="GHEA Grapalat"/>
                <w:sz w:val="20"/>
                <w:lang w:val="pt-BR"/>
              </w:rPr>
            </w:pPr>
          </w:p>
          <w:p w14:paraId="0C5C05EE"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45" w:type="dxa"/>
            <w:vAlign w:val="center"/>
          </w:tcPr>
          <w:p w14:paraId="415C36A8" w14:textId="77777777" w:rsidR="00F02279" w:rsidRPr="00E6597C" w:rsidRDefault="00F02279" w:rsidP="00545BDE">
            <w:pPr>
              <w:jc w:val="center"/>
              <w:rPr>
                <w:rFonts w:ascii="GHEA Grapalat" w:hAnsi="GHEA Grapalat"/>
                <w:sz w:val="20"/>
                <w:lang w:val="pt-BR"/>
              </w:rPr>
            </w:pPr>
          </w:p>
          <w:p w14:paraId="09A9918B" w14:textId="77777777" w:rsidR="00F02279" w:rsidRPr="00E6597C" w:rsidRDefault="00F02279" w:rsidP="00545BDE">
            <w:pPr>
              <w:jc w:val="center"/>
              <w:rPr>
                <w:rFonts w:ascii="GHEA Grapalat" w:hAnsi="GHEA Grapalat"/>
                <w:sz w:val="20"/>
                <w:lang w:val="pt-BR"/>
              </w:rPr>
            </w:pPr>
          </w:p>
          <w:p w14:paraId="4941320D"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45" w:type="dxa"/>
            <w:vAlign w:val="center"/>
          </w:tcPr>
          <w:p w14:paraId="6529EB2C" w14:textId="77777777" w:rsidR="00F02279" w:rsidRPr="00E6597C" w:rsidRDefault="00F02279" w:rsidP="00545BDE">
            <w:pPr>
              <w:jc w:val="center"/>
              <w:rPr>
                <w:rFonts w:ascii="GHEA Grapalat" w:hAnsi="GHEA Grapalat"/>
                <w:sz w:val="20"/>
                <w:lang w:val="pt-BR"/>
              </w:rPr>
            </w:pPr>
          </w:p>
          <w:p w14:paraId="142FD7A5" w14:textId="77777777" w:rsidR="00F02279" w:rsidRPr="00E6597C" w:rsidRDefault="00F02279" w:rsidP="00545BDE">
            <w:pPr>
              <w:jc w:val="center"/>
              <w:rPr>
                <w:rFonts w:ascii="GHEA Grapalat" w:hAnsi="GHEA Grapalat"/>
                <w:sz w:val="20"/>
                <w:lang w:val="pt-BR"/>
              </w:rPr>
            </w:pPr>
          </w:p>
          <w:p w14:paraId="0A70948F"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45" w:type="dxa"/>
            <w:vAlign w:val="center"/>
          </w:tcPr>
          <w:p w14:paraId="1BFFED98" w14:textId="77777777" w:rsidR="00F02279" w:rsidRPr="00E6597C" w:rsidRDefault="00F02279" w:rsidP="00545BDE">
            <w:pPr>
              <w:jc w:val="center"/>
              <w:rPr>
                <w:rFonts w:ascii="GHEA Grapalat" w:hAnsi="GHEA Grapalat"/>
                <w:sz w:val="20"/>
                <w:lang w:val="pt-BR"/>
              </w:rPr>
            </w:pPr>
          </w:p>
          <w:p w14:paraId="444AAA2C" w14:textId="77777777" w:rsidR="00F02279" w:rsidRPr="00E6597C" w:rsidRDefault="00F02279" w:rsidP="00545BDE">
            <w:pPr>
              <w:jc w:val="center"/>
              <w:rPr>
                <w:rFonts w:ascii="GHEA Grapalat" w:hAnsi="GHEA Grapalat"/>
                <w:sz w:val="20"/>
                <w:lang w:val="pt-BR"/>
              </w:rPr>
            </w:pPr>
          </w:p>
          <w:p w14:paraId="7F6F3E89"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45" w:type="dxa"/>
            <w:vAlign w:val="center"/>
          </w:tcPr>
          <w:p w14:paraId="69BF04D4" w14:textId="77777777" w:rsidR="00F02279" w:rsidRPr="00E6597C" w:rsidRDefault="00F02279" w:rsidP="00545BDE">
            <w:pPr>
              <w:jc w:val="center"/>
              <w:rPr>
                <w:rFonts w:ascii="GHEA Grapalat" w:hAnsi="GHEA Grapalat"/>
                <w:sz w:val="20"/>
                <w:lang w:val="pt-BR"/>
              </w:rPr>
            </w:pPr>
          </w:p>
          <w:p w14:paraId="60292AFB" w14:textId="77777777" w:rsidR="00F02279" w:rsidRPr="00E6597C" w:rsidRDefault="00F02279" w:rsidP="00545BDE">
            <w:pPr>
              <w:jc w:val="center"/>
              <w:rPr>
                <w:rFonts w:ascii="GHEA Grapalat" w:hAnsi="GHEA Grapalat"/>
                <w:sz w:val="20"/>
                <w:lang w:val="pt-BR"/>
              </w:rPr>
            </w:pPr>
          </w:p>
          <w:p w14:paraId="2662C397"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45" w:type="dxa"/>
            <w:vAlign w:val="center"/>
          </w:tcPr>
          <w:p w14:paraId="35F63A9E" w14:textId="77777777" w:rsidR="00F02279" w:rsidRPr="00E6597C" w:rsidRDefault="00F02279" w:rsidP="00545BDE">
            <w:pPr>
              <w:jc w:val="center"/>
              <w:rPr>
                <w:rFonts w:ascii="GHEA Grapalat" w:hAnsi="GHEA Grapalat"/>
                <w:sz w:val="20"/>
                <w:lang w:val="pt-BR"/>
              </w:rPr>
            </w:pPr>
          </w:p>
          <w:p w14:paraId="4233932B" w14:textId="77777777" w:rsidR="00F02279" w:rsidRPr="00E6597C" w:rsidRDefault="00F02279" w:rsidP="00545BDE">
            <w:pPr>
              <w:jc w:val="center"/>
              <w:rPr>
                <w:rFonts w:ascii="GHEA Grapalat" w:hAnsi="GHEA Grapalat"/>
                <w:sz w:val="20"/>
                <w:lang w:val="pt-BR"/>
              </w:rPr>
            </w:pPr>
          </w:p>
          <w:p w14:paraId="4FA1B54F"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45" w:type="dxa"/>
            <w:vAlign w:val="center"/>
          </w:tcPr>
          <w:p w14:paraId="09B565A1" w14:textId="77777777" w:rsidR="00F02279" w:rsidRPr="00E6597C" w:rsidRDefault="00F02279" w:rsidP="00545BDE">
            <w:pPr>
              <w:jc w:val="center"/>
              <w:rPr>
                <w:rFonts w:ascii="GHEA Grapalat" w:hAnsi="GHEA Grapalat"/>
                <w:sz w:val="20"/>
                <w:lang w:val="pt-BR"/>
              </w:rPr>
            </w:pPr>
          </w:p>
          <w:p w14:paraId="0F08815F" w14:textId="77777777" w:rsidR="00F02279" w:rsidRPr="00E6597C" w:rsidRDefault="00F02279" w:rsidP="00545BDE">
            <w:pPr>
              <w:jc w:val="center"/>
              <w:rPr>
                <w:rFonts w:ascii="GHEA Grapalat" w:hAnsi="GHEA Grapalat"/>
                <w:sz w:val="20"/>
                <w:lang w:val="pt-BR"/>
              </w:rPr>
            </w:pPr>
          </w:p>
          <w:p w14:paraId="5457CF9C"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45" w:type="dxa"/>
            <w:vAlign w:val="center"/>
          </w:tcPr>
          <w:p w14:paraId="47C4730E" w14:textId="77777777" w:rsidR="00F02279" w:rsidRPr="00E6597C" w:rsidRDefault="00F02279" w:rsidP="00545BDE">
            <w:pPr>
              <w:jc w:val="center"/>
              <w:rPr>
                <w:rFonts w:ascii="GHEA Grapalat" w:hAnsi="GHEA Grapalat"/>
                <w:sz w:val="20"/>
                <w:lang w:val="pt-BR"/>
              </w:rPr>
            </w:pPr>
          </w:p>
          <w:p w14:paraId="567EC2B1" w14:textId="77777777" w:rsidR="00F02279" w:rsidRPr="00E6597C" w:rsidRDefault="00F02279" w:rsidP="00545BDE">
            <w:pPr>
              <w:jc w:val="center"/>
              <w:rPr>
                <w:rFonts w:ascii="GHEA Grapalat" w:hAnsi="GHEA Grapalat"/>
                <w:sz w:val="20"/>
                <w:lang w:val="pt-BR"/>
              </w:rPr>
            </w:pPr>
          </w:p>
          <w:p w14:paraId="57FFDBA3"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45" w:type="dxa"/>
            <w:vAlign w:val="center"/>
          </w:tcPr>
          <w:p w14:paraId="0D99E62B" w14:textId="77777777" w:rsidR="00F02279" w:rsidRPr="00E6597C" w:rsidRDefault="00F02279" w:rsidP="00545BDE">
            <w:pPr>
              <w:jc w:val="center"/>
              <w:rPr>
                <w:rFonts w:ascii="GHEA Grapalat" w:hAnsi="GHEA Grapalat"/>
                <w:sz w:val="20"/>
                <w:lang w:val="pt-BR"/>
              </w:rPr>
            </w:pPr>
          </w:p>
          <w:p w14:paraId="641FACF3" w14:textId="77777777" w:rsidR="00F02279" w:rsidRPr="00E6597C" w:rsidRDefault="00F02279" w:rsidP="00545BDE">
            <w:pPr>
              <w:jc w:val="center"/>
              <w:rPr>
                <w:rFonts w:ascii="GHEA Grapalat" w:hAnsi="GHEA Grapalat"/>
                <w:sz w:val="20"/>
                <w:lang w:val="pt-BR"/>
              </w:rPr>
            </w:pPr>
          </w:p>
          <w:p w14:paraId="2E3AE25C"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1009" w:type="dxa"/>
            <w:vAlign w:val="center"/>
          </w:tcPr>
          <w:p w14:paraId="240AB578" w14:textId="77777777" w:rsidR="00F02279" w:rsidRPr="00E6597C" w:rsidRDefault="00F02279" w:rsidP="00545BDE">
            <w:pPr>
              <w:jc w:val="center"/>
              <w:rPr>
                <w:rFonts w:ascii="GHEA Grapalat" w:hAnsi="GHEA Grapalat"/>
                <w:sz w:val="20"/>
                <w:lang w:val="pt-BR"/>
              </w:rPr>
            </w:pPr>
          </w:p>
          <w:p w14:paraId="49E09276" w14:textId="77777777" w:rsidR="00F02279" w:rsidRPr="00E6597C" w:rsidRDefault="00F02279" w:rsidP="00545BDE">
            <w:pPr>
              <w:jc w:val="center"/>
              <w:rPr>
                <w:rFonts w:ascii="GHEA Grapalat" w:hAnsi="GHEA Grapalat"/>
                <w:sz w:val="20"/>
                <w:lang w:val="pt-BR"/>
              </w:rPr>
            </w:pPr>
          </w:p>
          <w:p w14:paraId="475F98DA" w14:textId="77777777" w:rsidR="00F02279" w:rsidRPr="00E6597C" w:rsidRDefault="00F02279" w:rsidP="00545BDE">
            <w:pPr>
              <w:jc w:val="center"/>
              <w:rPr>
                <w:rFonts w:ascii="GHEA Grapalat" w:hAnsi="GHEA Grapalat"/>
                <w:b/>
                <w:lang w:val="pt-BR"/>
              </w:rPr>
            </w:pPr>
            <w:r w:rsidRPr="00E6597C">
              <w:rPr>
                <w:rFonts w:ascii="GHEA Grapalat" w:hAnsi="GHEA Grapalat"/>
                <w:sz w:val="20"/>
                <w:lang w:val="pt-BR"/>
              </w:rPr>
              <w:t>... %</w:t>
            </w:r>
          </w:p>
        </w:tc>
      </w:tr>
    </w:tbl>
    <w:p w14:paraId="3FC74906" w14:textId="77777777" w:rsidR="00F02279" w:rsidRPr="00E6597C" w:rsidRDefault="00F02279" w:rsidP="00F02279">
      <w:pPr>
        <w:rPr>
          <w:rFonts w:ascii="GHEA Grapalat" w:hAnsi="GHEA Grapalat"/>
          <w:i/>
          <w:sz w:val="18"/>
          <w:szCs w:val="18"/>
        </w:rPr>
      </w:pPr>
    </w:p>
    <w:p w14:paraId="5B4931C3" w14:textId="77777777" w:rsidR="00F02279" w:rsidRPr="00E6597C" w:rsidRDefault="00F02279" w:rsidP="00F02279">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E6597C" w:rsidRDefault="00F02279" w:rsidP="00F02279">
      <w:pPr>
        <w:jc w:val="center"/>
        <w:rPr>
          <w:rFonts w:ascii="GHEA Grapalat" w:hAnsi="GHEA Grapalat"/>
          <w:sz w:val="20"/>
          <w:lang w:val="es-ES"/>
        </w:rPr>
      </w:pPr>
    </w:p>
    <w:p w14:paraId="2C09F897"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15927507"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2EA03B8D" w14:textId="77777777" w:rsidR="00F02279" w:rsidRPr="00E6597C" w:rsidRDefault="00F02279" w:rsidP="00545BDE">
            <w:pPr>
              <w:rPr>
                <w:rFonts w:ascii="GHEA Grapalat" w:hAnsi="GHEA Grapalat"/>
                <w:sz w:val="22"/>
                <w:szCs w:val="22"/>
                <w:lang w:val="ru-RU"/>
              </w:rPr>
            </w:pPr>
          </w:p>
          <w:p w14:paraId="541957EE" w14:textId="77777777" w:rsidR="00F02279" w:rsidRPr="00E6597C" w:rsidRDefault="00F02279" w:rsidP="00545BDE">
            <w:pPr>
              <w:rPr>
                <w:rFonts w:ascii="GHEA Grapalat" w:hAnsi="GHEA Grapalat"/>
                <w:lang w:val="ru-RU"/>
              </w:rPr>
            </w:pPr>
          </w:p>
          <w:p w14:paraId="6B4F18C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547689E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6294FCE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08B79E56" w14:textId="77777777" w:rsidR="00F02279" w:rsidRPr="00E6597C" w:rsidRDefault="00F02279" w:rsidP="00545BDE">
            <w:pPr>
              <w:spacing w:line="360" w:lineRule="auto"/>
              <w:jc w:val="center"/>
              <w:rPr>
                <w:rFonts w:ascii="GHEA Grapalat" w:hAnsi="GHEA Grapalat"/>
                <w:lang w:val="ru-RU"/>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r w:rsidRPr="00717204">
        <w:rPr>
          <w:rFonts w:ascii="GHEA Grapalat" w:hAnsi="GHEA Grapalat"/>
          <w:i/>
          <w:sz w:val="20"/>
          <w:szCs w:val="20"/>
          <w:lang w:val="ru-RU"/>
        </w:rPr>
        <w:t>«</w:t>
      </w:r>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1C116030" w:rsidR="00F02279" w:rsidRPr="00E6597C" w:rsidRDefault="004E3240" w:rsidP="00F02279">
      <w:pPr>
        <w:jc w:val="right"/>
        <w:rPr>
          <w:rFonts w:ascii="GHEA Grapalat" w:hAnsi="GHEA Grapalat" w:cs="Arial"/>
          <w:i/>
          <w:sz w:val="20"/>
          <w:szCs w:val="20"/>
          <w:lang w:val="pt-BR"/>
        </w:rPr>
      </w:pPr>
      <w:r w:rsidRPr="004E3240">
        <w:rPr>
          <w:rFonts w:ascii="GHEA Grapalat" w:hAnsi="GHEA Grapalat" w:cs="Sylfaen"/>
          <w:i/>
          <w:sz w:val="20"/>
          <w:szCs w:val="20"/>
          <w:lang w:val="pt-BR"/>
        </w:rPr>
        <w:t>«</w:t>
      </w:r>
      <w:r w:rsidR="00255054">
        <w:rPr>
          <w:rFonts w:ascii="GHEA Grapalat" w:hAnsi="GHEA Grapalat" w:cs="Sylfaen"/>
          <w:i/>
          <w:sz w:val="20"/>
          <w:szCs w:val="20"/>
          <w:lang w:val="pt-BR"/>
        </w:rPr>
        <w:t>ՀԱՖՆ-ԲՄԱՇՁԲ-24/94</w:t>
      </w:r>
      <w:r w:rsidRPr="004E3240">
        <w:rPr>
          <w:rFonts w:ascii="GHEA Grapalat" w:hAnsi="GHEA Grapalat" w:cs="Sylfaen"/>
          <w:i/>
          <w:sz w:val="20"/>
          <w:szCs w:val="20"/>
          <w:lang w:val="pt-BR"/>
        </w:rPr>
        <w:t>»</w:t>
      </w:r>
      <w:r>
        <w:rPr>
          <w:rFonts w:ascii="GHEA Grapalat" w:hAnsi="GHEA Grapalat" w:cs="Sylfaen"/>
          <w:i/>
          <w:sz w:val="20"/>
          <w:szCs w:val="20"/>
          <w:lang w:val="pt-BR"/>
        </w:rPr>
        <w:t xml:space="preserve"> </w:t>
      </w:r>
      <w:r w:rsidR="00F02279"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057259"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6A70B0"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BodyTextIndent"/>
        <w:spacing w:line="240" w:lineRule="auto"/>
        <w:ind w:firstLine="0"/>
        <w:jc w:val="center"/>
        <w:rPr>
          <w:b/>
          <w:bCs/>
          <w:iCs/>
          <w:lang w:val="es-ES"/>
        </w:rPr>
      </w:pPr>
    </w:p>
    <w:p w14:paraId="1D1A1AA9" w14:textId="77777777" w:rsidR="00F02279" w:rsidRPr="00E6597C" w:rsidRDefault="00F02279" w:rsidP="00F02279">
      <w:pPr>
        <w:pStyle w:val="BodyTextIndent"/>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BodyTextIndent"/>
        <w:spacing w:line="240" w:lineRule="auto"/>
        <w:ind w:firstLine="0"/>
        <w:rPr>
          <w:iCs/>
          <w:lang w:val="es-ES"/>
        </w:rPr>
      </w:pPr>
    </w:p>
    <w:p w14:paraId="2555C95D"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03AC2D1E"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1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1088"/>
      </w:tblGrid>
      <w:tr w:rsidR="00F02279" w:rsidRPr="00E6597C" w14:paraId="309F34B2" w14:textId="77777777" w:rsidTr="004E3240">
        <w:tc>
          <w:tcPr>
            <w:tcW w:w="357" w:type="dxa"/>
            <w:vMerge w:val="restart"/>
            <w:shd w:val="clear" w:color="auto" w:fill="auto"/>
            <w:vAlign w:val="center"/>
          </w:tcPr>
          <w:p w14:paraId="0D8B31F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761"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5BDDDF5D" w14:textId="77777777" w:rsidTr="004E3240">
        <w:tc>
          <w:tcPr>
            <w:tcW w:w="357" w:type="dxa"/>
            <w:vMerge/>
            <w:shd w:val="clear" w:color="auto" w:fill="auto"/>
          </w:tcPr>
          <w:p w14:paraId="66B56E3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1088" w:type="dxa"/>
            <w:vMerge w:val="restart"/>
            <w:shd w:val="clear" w:color="auto" w:fill="auto"/>
            <w:vAlign w:val="center"/>
          </w:tcPr>
          <w:p w14:paraId="21B29A80"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73C5432D" w14:textId="77777777" w:rsidTr="004E3240">
        <w:trPr>
          <w:trHeight w:val="1105"/>
        </w:trPr>
        <w:tc>
          <w:tcPr>
            <w:tcW w:w="357" w:type="dxa"/>
            <w:vMerge/>
            <w:tcBorders>
              <w:bottom w:val="single" w:sz="4" w:space="0" w:color="auto"/>
            </w:tcBorders>
            <w:shd w:val="clear" w:color="auto" w:fill="auto"/>
          </w:tcPr>
          <w:p w14:paraId="69CEDBD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088" w:type="dxa"/>
            <w:vMerge/>
            <w:tcBorders>
              <w:bottom w:val="single" w:sz="4" w:space="0" w:color="auto"/>
            </w:tcBorders>
            <w:shd w:val="clear" w:color="auto" w:fill="auto"/>
            <w:vAlign w:val="center"/>
          </w:tcPr>
          <w:p w14:paraId="4B0AAE1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7AA853F9" w14:textId="77777777" w:rsidTr="004E3240">
        <w:tc>
          <w:tcPr>
            <w:tcW w:w="357" w:type="dxa"/>
            <w:shd w:val="clear" w:color="auto" w:fill="auto"/>
            <w:vAlign w:val="center"/>
          </w:tcPr>
          <w:p w14:paraId="71AF169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088" w:type="dxa"/>
            <w:shd w:val="clear" w:color="auto" w:fill="auto"/>
            <w:vAlign w:val="center"/>
          </w:tcPr>
          <w:p w14:paraId="5394485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59290C71" w14:textId="77777777" w:rsidTr="004E3240">
        <w:tc>
          <w:tcPr>
            <w:tcW w:w="357" w:type="dxa"/>
            <w:shd w:val="clear" w:color="auto" w:fill="auto"/>
          </w:tcPr>
          <w:p w14:paraId="26AA68E6"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088" w:type="dxa"/>
            <w:shd w:val="clear" w:color="auto" w:fill="auto"/>
          </w:tcPr>
          <w:p w14:paraId="0C66A733" w14:textId="77777777" w:rsidR="00F02279" w:rsidRPr="00E6597C" w:rsidRDefault="00F02279" w:rsidP="00545BDE">
            <w:pPr>
              <w:pStyle w:val="NormalWeb"/>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3D50C9F8" w14:textId="77777777" w:rsidR="004E3240" w:rsidRDefault="004E3240" w:rsidP="00F02279">
      <w:pPr>
        <w:ind w:firstLine="567"/>
        <w:jc w:val="right"/>
        <w:rPr>
          <w:rFonts w:ascii="GHEA Grapalat" w:hAnsi="GHEA Grapalat" w:cs="Sylfaen"/>
          <w:i/>
          <w:sz w:val="20"/>
          <w:szCs w:val="20"/>
          <w:lang w:val="pt-BR"/>
        </w:rPr>
      </w:pPr>
    </w:p>
    <w:p w14:paraId="2A1359D1" w14:textId="77777777" w:rsidR="004E3240" w:rsidRDefault="004E3240" w:rsidP="00F02279">
      <w:pPr>
        <w:ind w:firstLine="567"/>
        <w:jc w:val="right"/>
        <w:rPr>
          <w:rFonts w:ascii="GHEA Grapalat" w:hAnsi="GHEA Grapalat" w:cs="Sylfaen"/>
          <w:i/>
          <w:sz w:val="20"/>
          <w:szCs w:val="20"/>
          <w:lang w:val="pt-BR"/>
        </w:rPr>
      </w:pPr>
    </w:p>
    <w:p w14:paraId="3C7E8A6D" w14:textId="77777777" w:rsidR="004E3240" w:rsidRDefault="004E3240" w:rsidP="00F02279">
      <w:pPr>
        <w:ind w:firstLine="567"/>
        <w:jc w:val="right"/>
        <w:rPr>
          <w:rFonts w:ascii="GHEA Grapalat" w:hAnsi="GHEA Grapalat" w:cs="Sylfaen"/>
          <w:i/>
          <w:sz w:val="20"/>
          <w:szCs w:val="20"/>
          <w:lang w:val="pt-BR"/>
        </w:rPr>
      </w:pPr>
    </w:p>
    <w:p w14:paraId="29BA7533" w14:textId="77777777" w:rsidR="004E3240" w:rsidRDefault="004E3240" w:rsidP="00F02279">
      <w:pPr>
        <w:ind w:firstLine="567"/>
        <w:jc w:val="right"/>
        <w:rPr>
          <w:rFonts w:ascii="GHEA Grapalat" w:hAnsi="GHEA Grapalat" w:cs="Sylfaen"/>
          <w:i/>
          <w:sz w:val="20"/>
          <w:szCs w:val="20"/>
          <w:lang w:val="pt-BR"/>
        </w:rPr>
      </w:pPr>
    </w:p>
    <w:p w14:paraId="300DCD18" w14:textId="77777777" w:rsidR="004E3240" w:rsidRDefault="004E3240" w:rsidP="00F02279">
      <w:pPr>
        <w:ind w:firstLine="567"/>
        <w:jc w:val="right"/>
        <w:rPr>
          <w:rFonts w:ascii="GHEA Grapalat" w:hAnsi="GHEA Grapalat" w:cs="Sylfaen"/>
          <w:i/>
          <w:sz w:val="20"/>
          <w:szCs w:val="20"/>
          <w:lang w:val="pt-BR"/>
        </w:rPr>
      </w:pPr>
    </w:p>
    <w:p w14:paraId="506A85B1" w14:textId="712EEB82"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665DED4B" w:rsidR="00F02279" w:rsidRPr="00E6597C" w:rsidRDefault="004E3240" w:rsidP="00F02279">
      <w:pPr>
        <w:jc w:val="right"/>
        <w:rPr>
          <w:rFonts w:ascii="GHEA Grapalat" w:hAnsi="GHEA Grapalat" w:cs="Arial"/>
          <w:i/>
          <w:sz w:val="20"/>
          <w:szCs w:val="20"/>
          <w:lang w:val="pt-BR"/>
        </w:rPr>
      </w:pPr>
      <w:r w:rsidRPr="004E3240">
        <w:rPr>
          <w:rFonts w:ascii="GHEA Grapalat" w:hAnsi="GHEA Grapalat" w:cs="Sylfaen"/>
          <w:i/>
          <w:sz w:val="20"/>
          <w:szCs w:val="20"/>
          <w:lang w:val="pt-BR"/>
        </w:rPr>
        <w:t>«</w:t>
      </w:r>
      <w:r w:rsidR="00255054">
        <w:rPr>
          <w:rFonts w:ascii="GHEA Grapalat" w:hAnsi="GHEA Grapalat" w:cs="Sylfaen"/>
          <w:i/>
          <w:sz w:val="20"/>
          <w:szCs w:val="20"/>
          <w:lang w:val="pt-BR"/>
        </w:rPr>
        <w:t>ՀԱՖՆ-ԲՄԱՇՁԲ-24/94</w:t>
      </w:r>
      <w:r w:rsidRPr="004E3240">
        <w:rPr>
          <w:rFonts w:ascii="GHEA Grapalat" w:hAnsi="GHEA Grapalat" w:cs="Sylfaen"/>
          <w:i/>
          <w:sz w:val="20"/>
          <w:szCs w:val="20"/>
          <w:lang w:val="pt-BR"/>
        </w:rPr>
        <w:t>»</w:t>
      </w:r>
      <w:r>
        <w:rPr>
          <w:rFonts w:ascii="GHEA Grapalat" w:hAnsi="GHEA Grapalat" w:cs="Sylfaen"/>
          <w:i/>
          <w:sz w:val="20"/>
          <w:szCs w:val="20"/>
          <w:lang w:val="pt-BR"/>
        </w:rPr>
        <w:t xml:space="preserve"> </w:t>
      </w:r>
      <w:r w:rsidR="00F02279"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պայմանագրի</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արդյունքը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Պատվիրատուին</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հանձնելու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փաստը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ֆիքսելու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վերաբերյալ</w:t>
      </w:r>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r w:rsidRPr="00E6597C">
        <w:rPr>
          <w:rFonts w:ascii="GHEA Grapalat" w:hAnsi="GHEA Grapalat" w:cs="Sylfaen"/>
          <w:sz w:val="20"/>
          <w:szCs w:val="20"/>
        </w:rPr>
        <w:t>այսուհետ</w:t>
      </w:r>
      <w:r w:rsidRPr="005D0EFA">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r w:rsidRPr="00E6597C">
        <w:rPr>
          <w:rFonts w:ascii="GHEA Grapalat" w:hAnsi="GHEA Grapalat" w:cs="Sylfaen"/>
          <w:sz w:val="12"/>
          <w:szCs w:val="12"/>
        </w:rPr>
        <w:t>Պատվիրատուի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r w:rsidRPr="005D0EFA">
        <w:rPr>
          <w:rFonts w:ascii="GHEA Grapalat" w:hAnsi="GHEA Grapalat" w:cs="Sylfaen"/>
          <w:sz w:val="12"/>
          <w:szCs w:val="12"/>
          <w:lang w:val="pt-BR"/>
        </w:rPr>
        <w:t xml:space="preserve">                                                                                                 </w:t>
      </w:r>
      <w:r w:rsidRPr="00E6597C">
        <w:rPr>
          <w:rFonts w:ascii="GHEA Grapalat" w:hAnsi="GHEA Grapalat" w:cs="Sylfaen"/>
          <w:sz w:val="12"/>
          <w:szCs w:val="12"/>
        </w:rPr>
        <w:t>Կապալառուի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r w:rsidRPr="00E6597C">
        <w:rPr>
          <w:rFonts w:ascii="GHEA Grapalat" w:hAnsi="GHEA Grapalat" w:cs="Sylfaen"/>
          <w:sz w:val="20"/>
          <w:szCs w:val="20"/>
        </w:rPr>
        <w:t>միջև</w:t>
      </w:r>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3A268A5A" w14:textId="429F265C" w:rsidR="00071D1C" w:rsidRPr="00FF0D1D" w:rsidRDefault="00071D1C" w:rsidP="00FF0D1D">
      <w:pPr>
        <w:pStyle w:val="BodyTextIndent3"/>
        <w:spacing w:line="240" w:lineRule="auto"/>
        <w:ind w:firstLine="0"/>
        <w:rPr>
          <w:rFonts w:asciiTheme="minorHAnsi" w:hAnsiTheme="minorHAnsi"/>
        </w:rPr>
      </w:pPr>
    </w:p>
    <w:sectPr w:rsidR="00071D1C"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0076E" w14:textId="77777777" w:rsidR="00A7200D" w:rsidRDefault="00A7200D">
      <w:r>
        <w:separator/>
      </w:r>
    </w:p>
  </w:endnote>
  <w:endnote w:type="continuationSeparator" w:id="0">
    <w:p w14:paraId="73DB3C0C" w14:textId="77777777" w:rsidR="00A7200D" w:rsidRDefault="00A72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76E6A" w14:textId="77777777" w:rsidR="00A7200D" w:rsidRDefault="00A7200D">
      <w:r>
        <w:separator/>
      </w:r>
    </w:p>
  </w:footnote>
  <w:footnote w:type="continuationSeparator" w:id="0">
    <w:p w14:paraId="539DB70C" w14:textId="77777777" w:rsidR="00A7200D" w:rsidRDefault="00A7200D">
      <w:r>
        <w:continuationSeparator/>
      </w:r>
    </w:p>
  </w:footnote>
  <w:footnote w:id="1">
    <w:p w14:paraId="43D399FD" w14:textId="77777777" w:rsidR="00B23933" w:rsidRPr="005D7B02" w:rsidRDefault="00B23933" w:rsidP="000C51A3">
      <w:pPr>
        <w:pStyle w:val="FootnoteText"/>
        <w:jc w:val="both"/>
        <w:rPr>
          <w:rFonts w:ascii="GHEA Grapalat" w:hAnsi="GHEA Grapalat"/>
          <w:b/>
          <w:bCs/>
          <w:i/>
          <w:sz w:val="16"/>
          <w:szCs w:val="16"/>
          <w:lang w:val="af-ZA"/>
        </w:rPr>
      </w:pPr>
      <w:r>
        <w:rPr>
          <w:rStyle w:val="FootnoteReference"/>
        </w:rPr>
        <w:footnoteRef/>
      </w:r>
      <w:r>
        <w:t xml:space="preserve"> </w:t>
      </w:r>
      <w:r w:rsidRPr="005D7B02">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5D7B02">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p w14:paraId="54DCBEF3" w14:textId="2641C29C" w:rsidR="00B23933" w:rsidRPr="000C51A3" w:rsidRDefault="00B23933">
      <w:pPr>
        <w:pStyle w:val="FootnoteText"/>
        <w:rPr>
          <w:rFonts w:asciiTheme="minorHAnsi" w:hAnsiTheme="minorHAnsi"/>
          <w:lang w:val="hy-AM"/>
        </w:rPr>
      </w:pPr>
    </w:p>
  </w:footnote>
  <w:footnote w:id="2">
    <w:p w14:paraId="607CC234" w14:textId="77777777" w:rsidR="00B23933" w:rsidRPr="00015CC3" w:rsidRDefault="00B23933" w:rsidP="006C1D25">
      <w:pPr>
        <w:pStyle w:val="FootnoteText"/>
        <w:jc w:val="both"/>
        <w:rPr>
          <w:rFonts w:ascii="GHEA Grapalat" w:hAnsi="GHEA Grapalat" w:cs="Sylfaen"/>
          <w:i/>
          <w:sz w:val="16"/>
          <w:szCs w:val="16"/>
          <w:lang w:val="af-ZA"/>
        </w:rPr>
      </w:pPr>
      <w:r w:rsidRPr="005D7B02">
        <w:rPr>
          <w:rStyle w:val="FootnoteReference"/>
        </w:rPr>
        <w:footnoteRef/>
      </w:r>
      <w:r w:rsidRPr="005D7B02">
        <w:t xml:space="preserve"> </w:t>
      </w:r>
      <w:r w:rsidRPr="000C51A3">
        <w:rPr>
          <w:rFonts w:ascii="GHEA Grapalat" w:hAnsi="GHEA Grapalat" w:cs="Sylfaen"/>
          <w:i/>
          <w:sz w:val="16"/>
          <w:szCs w:val="16"/>
          <w:lang w:val="hy-AM"/>
        </w:rPr>
        <w:t>Կետը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ինչպես</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նաև</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w:t>
      </w:r>
      <w:r w:rsidRPr="00015CC3">
        <w:rPr>
          <w:rFonts w:ascii="GHEA Grapalat" w:hAnsi="GHEA Grapalat" w:cs="Sylfaen"/>
          <w:i/>
          <w:sz w:val="16"/>
          <w:szCs w:val="16"/>
          <w:lang w:val="af-ZA"/>
        </w:rPr>
        <w:t xml:space="preserve"> 1-</w:t>
      </w:r>
      <w:r w:rsidRPr="000C51A3">
        <w:rPr>
          <w:rFonts w:ascii="GHEA Grapalat" w:hAnsi="GHEA Grapalat" w:cs="Sylfaen"/>
          <w:i/>
          <w:sz w:val="16"/>
          <w:szCs w:val="16"/>
          <w:lang w:val="hy-AM"/>
        </w:rPr>
        <w:t>ին</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մասի</w:t>
      </w:r>
      <w:r w:rsidRPr="00015CC3">
        <w:rPr>
          <w:rFonts w:ascii="GHEA Grapalat" w:hAnsi="GHEA Grapalat" w:cs="Sylfaen"/>
          <w:i/>
          <w:sz w:val="16"/>
          <w:szCs w:val="16"/>
          <w:lang w:val="af-ZA"/>
        </w:rPr>
        <w:t xml:space="preserve"> 7-</w:t>
      </w:r>
      <w:r w:rsidRPr="000C51A3">
        <w:rPr>
          <w:rFonts w:ascii="GHEA Grapalat" w:hAnsi="GHEA Grapalat" w:cs="Sylfaen"/>
          <w:i/>
          <w:sz w:val="16"/>
          <w:szCs w:val="16"/>
          <w:lang w:val="hy-AM"/>
        </w:rPr>
        <w:t>րդ</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բաժինը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հրավերից</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հանվում</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է</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եթե՝</w:t>
      </w:r>
    </w:p>
    <w:p w14:paraId="2D333369" w14:textId="1598C7E7" w:rsidR="00B23933" w:rsidRPr="00265A5A" w:rsidRDefault="00B23933" w:rsidP="006C1D25">
      <w:pPr>
        <w:pStyle w:val="FootnoteText"/>
        <w:jc w:val="both"/>
        <w:rPr>
          <w:rFonts w:ascii="GHEA Grapalat" w:hAnsi="GHEA Grapalat" w:cs="Sylfaen"/>
          <w:i/>
          <w:sz w:val="16"/>
          <w:szCs w:val="16"/>
          <w:lang w:val="af-ZA"/>
        </w:rPr>
      </w:pP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ընթացակարգը</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կազմակերպվում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Գնումների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մասին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օրենքի</w:t>
      </w:r>
      <w:r w:rsidRPr="00265A5A">
        <w:rPr>
          <w:rFonts w:ascii="GHEA Grapalat" w:hAnsi="GHEA Grapalat" w:cs="Sylfaen"/>
          <w:i/>
          <w:sz w:val="16"/>
          <w:szCs w:val="16"/>
          <w:lang w:val="af-ZA"/>
        </w:rPr>
        <w:t xml:space="preserve"> 15-</w:t>
      </w:r>
      <w:r w:rsidRPr="005D7B02">
        <w:rPr>
          <w:rFonts w:ascii="GHEA Grapalat" w:hAnsi="GHEA Grapalat" w:cs="Sylfaen"/>
          <w:i/>
          <w:sz w:val="16"/>
          <w:szCs w:val="16"/>
          <w:lang w:val="en-US"/>
        </w:rPr>
        <w:t>րդ</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հոդվածի</w:t>
      </w:r>
      <w:r w:rsidRPr="00265A5A">
        <w:rPr>
          <w:rFonts w:ascii="GHEA Grapalat" w:hAnsi="GHEA Grapalat" w:cs="Sylfaen"/>
          <w:i/>
          <w:sz w:val="16"/>
          <w:szCs w:val="16"/>
          <w:lang w:val="af-ZA"/>
        </w:rPr>
        <w:t xml:space="preserve"> 6-</w:t>
      </w:r>
      <w:r w:rsidRPr="005D7B02">
        <w:rPr>
          <w:rFonts w:ascii="GHEA Grapalat" w:hAnsi="GHEA Grapalat" w:cs="Sylfaen"/>
          <w:i/>
          <w:sz w:val="16"/>
          <w:szCs w:val="16"/>
          <w:lang w:val="en-US"/>
        </w:rPr>
        <w:t>րդ</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մասի</w:t>
      </w:r>
      <w:r w:rsidRPr="00265A5A">
        <w:rPr>
          <w:rFonts w:ascii="GHEA Grapalat" w:hAnsi="GHEA Grapalat" w:cs="Sylfaen"/>
          <w:i/>
          <w:sz w:val="16"/>
          <w:szCs w:val="16"/>
          <w:lang w:val="af-ZA"/>
        </w:rPr>
        <w:t xml:space="preserve"> </w:t>
      </w:r>
      <w:r>
        <w:rPr>
          <w:rFonts w:ascii="GHEA Grapalat" w:hAnsi="GHEA Grapalat" w:cs="Sylfaen"/>
          <w:i/>
          <w:sz w:val="16"/>
          <w:szCs w:val="16"/>
          <w:lang w:val="hy-AM"/>
        </w:rPr>
        <w:t xml:space="preserve"> 1-ին կետի </w:t>
      </w:r>
      <w:r w:rsidRPr="005D7B02">
        <w:rPr>
          <w:rFonts w:ascii="GHEA Grapalat" w:hAnsi="GHEA Grapalat" w:cs="Sylfaen"/>
          <w:i/>
          <w:sz w:val="16"/>
          <w:szCs w:val="16"/>
          <w:lang w:val="en-US"/>
        </w:rPr>
        <w:t>հիման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վրա</w:t>
      </w:r>
    </w:p>
    <w:p w14:paraId="204819EA" w14:textId="2E13F188" w:rsidR="00B23933" w:rsidRPr="00265A5A" w:rsidRDefault="00B23933" w:rsidP="006C1D25">
      <w:pPr>
        <w:pStyle w:val="FootnoteText"/>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հայտով</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տվյալ</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շրջանակում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գնվելիք</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աշխատանքների</w:t>
      </w:r>
      <w:r>
        <w:rPr>
          <w:rFonts w:ascii="GHEA Grapalat" w:hAnsi="GHEA Grapalat" w:cs="Sylfaen"/>
          <w:i/>
          <w:sz w:val="16"/>
          <w:szCs w:val="16"/>
          <w:lang w:val="hy-AM"/>
        </w:rPr>
        <w:t xml:space="preserve"> գինը </w:t>
      </w:r>
      <w:r w:rsidRPr="005D0EFA">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գինը</w:t>
      </w:r>
      <w:r w:rsidRPr="005D0EFA">
        <w:rPr>
          <w:rFonts w:ascii="GHEA Grapalat" w:hAnsi="GHEA Grapalat" w:cs="Sylfaen"/>
          <w:i/>
          <w:sz w:val="16"/>
          <w:szCs w:val="16"/>
          <w:lang w:val="af-ZA"/>
        </w:rPr>
        <w:t>)</w:t>
      </w:r>
      <w:r>
        <w:rPr>
          <w:rFonts w:ascii="GHEA Grapalat" w:hAnsi="GHEA Grapalat" w:cs="Sylfaen"/>
          <w:i/>
          <w:sz w:val="16"/>
          <w:szCs w:val="16"/>
          <w:lang w:val="af-ZA"/>
        </w:rPr>
        <w:t xml:space="preserve"> </w:t>
      </w:r>
      <w:r w:rsidRPr="005D7B02">
        <w:rPr>
          <w:rFonts w:ascii="GHEA Grapalat" w:hAnsi="GHEA Grapalat" w:cs="Sylfaen"/>
          <w:i/>
          <w:sz w:val="16"/>
          <w:szCs w:val="16"/>
          <w:lang w:val="en-US"/>
        </w:rPr>
        <w:t>չի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գերազանցում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մլն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դրամը</w:t>
      </w:r>
      <w:r w:rsidRPr="00265A5A">
        <w:rPr>
          <w:rFonts w:ascii="GHEA Grapalat" w:hAnsi="GHEA Grapalat" w:cs="Sylfaen"/>
          <w:i/>
          <w:sz w:val="16"/>
          <w:szCs w:val="16"/>
          <w:lang w:val="af-ZA"/>
        </w:rPr>
        <w:t>.</w:t>
      </w:r>
    </w:p>
    <w:p w14:paraId="0916E686" w14:textId="77777777" w:rsidR="00B23933" w:rsidRPr="00265A5A" w:rsidRDefault="00B23933" w:rsidP="006C1D25">
      <w:pPr>
        <w:pStyle w:val="FootnoteText"/>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գնումն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իրականացվում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հրատապության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հիմքով</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պայմանավորված</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մեկ</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անձից</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ձևով</w:t>
      </w:r>
      <w:r w:rsidRPr="00265A5A">
        <w:rPr>
          <w:rFonts w:ascii="GHEA Grapalat" w:hAnsi="GHEA Grapalat" w:cs="Sylfaen"/>
          <w:i/>
          <w:sz w:val="16"/>
          <w:szCs w:val="16"/>
          <w:lang w:val="af-ZA"/>
        </w:rPr>
        <w:t>:</w:t>
      </w:r>
    </w:p>
    <w:p w14:paraId="4E966537" w14:textId="1A186F38" w:rsidR="00B23933" w:rsidRPr="00FF0D1D" w:rsidRDefault="00B23933" w:rsidP="006C1D25">
      <w:pPr>
        <w:pStyle w:val="FootnoteText"/>
        <w:jc w:val="both"/>
        <w:rPr>
          <w:lang w:val="af-ZA"/>
        </w:rPr>
      </w:pPr>
      <w:r w:rsidRPr="005D7B02">
        <w:rPr>
          <w:rFonts w:ascii="GHEA Grapalat" w:hAnsi="GHEA Grapalat" w:cs="Sylfaen"/>
          <w:i/>
          <w:sz w:val="16"/>
          <w:szCs w:val="16"/>
          <w:lang w:val="en-US"/>
        </w:rPr>
        <w:t>Սույն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պայմանի</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կիրառման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դեպքում</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խմբագրվում</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են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հրավերի</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կետերը</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բաժինները</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և</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դրանց</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կատարված</w:t>
      </w:r>
      <w:r w:rsidRPr="00FF0D1D">
        <w:rPr>
          <w:rFonts w:ascii="GHEA Grapalat" w:hAnsi="GHEA Grapalat" w:cs="Sylfaen"/>
          <w:i/>
          <w:sz w:val="16"/>
          <w:szCs w:val="16"/>
          <w:lang w:val="af-ZA"/>
        </w:rPr>
        <w:t xml:space="preserve"> </w:t>
      </w:r>
      <w:r>
        <w:rPr>
          <w:rFonts w:ascii="GHEA Grapalat" w:hAnsi="GHEA Grapalat" w:cs="Sylfaen"/>
          <w:i/>
          <w:sz w:val="16"/>
          <w:szCs w:val="16"/>
          <w:lang w:val="en-US"/>
        </w:rPr>
        <w:t>հ</w:t>
      </w:r>
      <w:r w:rsidRPr="005D7B02">
        <w:rPr>
          <w:rFonts w:ascii="GHEA Grapalat" w:hAnsi="GHEA Grapalat" w:cs="Sylfaen"/>
          <w:i/>
          <w:sz w:val="16"/>
          <w:szCs w:val="16"/>
          <w:lang w:val="en-US"/>
        </w:rPr>
        <w:t>ղումները</w:t>
      </w:r>
      <w:r w:rsidRPr="00FF0D1D">
        <w:rPr>
          <w:rFonts w:ascii="GHEA Grapalat" w:hAnsi="GHEA Grapalat" w:cs="Sylfaen"/>
          <w:i/>
          <w:sz w:val="16"/>
          <w:szCs w:val="16"/>
          <w:lang w:val="af-ZA"/>
        </w:rPr>
        <w:t>:</w:t>
      </w:r>
    </w:p>
  </w:footnote>
  <w:footnote w:id="3">
    <w:p w14:paraId="17CEF094" w14:textId="77777777" w:rsidR="00B23933" w:rsidRPr="00265A5A" w:rsidRDefault="00B23933" w:rsidP="00916EDA">
      <w:pPr>
        <w:jc w:val="both"/>
        <w:rPr>
          <w:rFonts w:ascii="GHEA Grapalat" w:hAnsi="GHEA Grapalat" w:cs="Sylfaen"/>
          <w:i/>
          <w:sz w:val="16"/>
          <w:szCs w:val="16"/>
          <w:lang w:val="af-ZA" w:eastAsia="ru-RU"/>
        </w:rPr>
      </w:pPr>
      <w:r>
        <w:rPr>
          <w:rStyle w:val="FootnoteReference"/>
        </w:rPr>
        <w:footnoteRef/>
      </w:r>
      <w:r w:rsidRPr="00916EDA">
        <w:rPr>
          <w:lang w:val="af-ZA"/>
        </w:rPr>
        <w:t xml:space="preserve"> </w:t>
      </w:r>
      <w:r w:rsidRPr="005D7B02">
        <w:rPr>
          <w:rFonts w:ascii="GHEA Grapalat" w:hAnsi="GHEA Grapalat" w:cs="Sylfaen"/>
          <w:i/>
          <w:sz w:val="16"/>
          <w:szCs w:val="16"/>
          <w:lang w:eastAsia="ru-RU"/>
        </w:rPr>
        <w:t>Եթե</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գնումն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իրականացվում</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հրատապության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հիմքով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պայմանավորված</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անձից</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գնման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ձևով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ապա՝</w:t>
      </w:r>
    </w:p>
    <w:p w14:paraId="78F01536" w14:textId="77777777" w:rsidR="00B23933" w:rsidRPr="005D7B02" w:rsidRDefault="00B23933"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5D0EFA">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D6AA258" w14:textId="77777777" w:rsidR="00B23933" w:rsidRPr="005D7B02" w:rsidRDefault="00B23933"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EE2C8D5" w14:textId="77777777" w:rsidR="00B23933" w:rsidRPr="005D7B02" w:rsidRDefault="00B23933"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59728487" w14:textId="23268527" w:rsidR="00B23933" w:rsidRPr="00916EDA" w:rsidRDefault="00B23933">
      <w:pPr>
        <w:pStyle w:val="FootnoteText"/>
        <w:rPr>
          <w:rFonts w:asciiTheme="minorHAnsi" w:hAnsiTheme="minorHAnsi"/>
        </w:rPr>
      </w:pPr>
    </w:p>
  </w:footnote>
  <w:footnote w:id="4">
    <w:p w14:paraId="1A4F7D36" w14:textId="77777777" w:rsidR="00B23933" w:rsidRPr="005D7B02" w:rsidRDefault="00B23933" w:rsidP="00916EDA">
      <w:pPr>
        <w:pStyle w:val="FootnoteText"/>
        <w:jc w:val="both"/>
        <w:rPr>
          <w:rFonts w:ascii="GHEA Grapalat" w:hAnsi="GHEA Grapalat" w:cs="Sylfaen"/>
          <w:i/>
          <w:sz w:val="16"/>
          <w:szCs w:val="16"/>
          <w:lang w:val="en-US"/>
        </w:rPr>
      </w:pPr>
      <w:r>
        <w:rPr>
          <w:rStyle w:val="FootnoteReference"/>
        </w:rPr>
        <w:footnoteRef/>
      </w:r>
      <w:r>
        <w:t xml:space="preserve"> </w:t>
      </w:r>
      <w:r w:rsidRPr="005D7B0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6834792" w14:textId="77777777" w:rsidR="00B23933" w:rsidRPr="005D7B02" w:rsidRDefault="00B23933" w:rsidP="00916EDA">
      <w:pPr>
        <w:pStyle w:val="FootnoteText"/>
        <w:jc w:val="both"/>
        <w:rPr>
          <w:rFonts w:ascii="GHEA Grapalat" w:hAnsi="GHEA Grapalat" w:cs="Sylfaen"/>
          <w:i/>
          <w:sz w:val="16"/>
          <w:szCs w:val="16"/>
          <w:lang w:val="en-US"/>
        </w:rPr>
      </w:pPr>
      <w:r w:rsidRPr="005D7B02">
        <w:rPr>
          <w:rFonts w:ascii="GHEA Grapalat" w:hAnsi="GHEA Grapalat" w:cs="Sylfaen"/>
          <w:i/>
          <w:sz w:val="16"/>
          <w:szCs w:val="16"/>
          <w:lang w:val="en-US"/>
        </w:rPr>
        <w:t xml:space="preserve">- ընթացակարգը կազմակերպվում է Օրենքի 15-րդ հոդվածի 6-րդ մասի </w:t>
      </w:r>
      <w:r>
        <w:rPr>
          <w:rFonts w:ascii="GHEA Grapalat" w:hAnsi="GHEA Grapalat" w:cs="Sylfaen"/>
          <w:i/>
          <w:sz w:val="16"/>
          <w:szCs w:val="16"/>
          <w:lang w:val="hy-AM"/>
        </w:rPr>
        <w:t xml:space="preserve">1-ին կետի </w:t>
      </w:r>
      <w:r w:rsidRPr="005D7B02">
        <w:rPr>
          <w:rFonts w:ascii="GHEA Grapalat" w:hAnsi="GHEA Grapalat" w:cs="Sylfaen"/>
          <w:i/>
          <w:sz w:val="16"/>
          <w:szCs w:val="16"/>
          <w:lang w:val="en-US"/>
        </w:rPr>
        <w:t xml:space="preserve">հիման վրա, </w:t>
      </w:r>
    </w:p>
    <w:p w14:paraId="08CFA071" w14:textId="2C9C9733" w:rsidR="00B23933" w:rsidRPr="00916EDA" w:rsidRDefault="00B23933" w:rsidP="00916EDA">
      <w:pPr>
        <w:pStyle w:val="FootnoteText"/>
        <w:jc w:val="both"/>
        <w:rPr>
          <w:rFonts w:asciiTheme="minorHAnsi" w:hAnsiTheme="minorHAnsi"/>
          <w:lang w:val="hy-AM"/>
        </w:rPr>
      </w:pPr>
      <w:r w:rsidRPr="005D7B02">
        <w:rPr>
          <w:rFonts w:ascii="GHEA Grapalat" w:hAnsi="GHEA Grapalat" w:cs="Sylfaen"/>
          <w:i/>
          <w:sz w:val="16"/>
          <w:szCs w:val="16"/>
          <w:lang w:val="en-US"/>
        </w:rPr>
        <w:t xml:space="preserve"> - գնման հայտով տվյալ ընթացակարգի շրջանակում գնվելիք աշխատանքի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5D7B02">
        <w:rPr>
          <w:rFonts w:ascii="GHEA Grapalat" w:hAnsi="GHEA Grapalat" w:cs="Sylfaen"/>
          <w:i/>
          <w:sz w:val="16"/>
          <w:szCs w:val="16"/>
          <w:lang w:val="en-US"/>
        </w:rPr>
        <w:t>գինը</w:t>
      </w:r>
      <w:r>
        <w:rPr>
          <w:rFonts w:ascii="GHEA Grapalat" w:hAnsi="GHEA Grapalat" w:cs="Sylfaen"/>
          <w:i/>
          <w:sz w:val="16"/>
          <w:szCs w:val="16"/>
          <w:lang w:val="en-US"/>
        </w:rPr>
        <w:t>)</w:t>
      </w:r>
      <w:r w:rsidRPr="005D7B02">
        <w:rPr>
          <w:rFonts w:ascii="GHEA Grapalat" w:hAnsi="GHEA Grapalat" w:cs="Sylfaen"/>
          <w:i/>
          <w:sz w:val="16"/>
          <w:szCs w:val="16"/>
          <w:lang w:val="en-US"/>
        </w:rPr>
        <w:t xml:space="preserve"> չի գերազանցում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մլն. ՀՀ դրամը</w:t>
      </w:r>
      <w:r>
        <w:rPr>
          <w:rFonts w:ascii="GHEA Grapalat" w:hAnsi="GHEA Grapalat" w:cs="Sylfaen"/>
          <w:i/>
          <w:sz w:val="16"/>
          <w:szCs w:val="16"/>
          <w:lang w:val="hy-AM"/>
        </w:rPr>
        <w:t>:</w:t>
      </w:r>
    </w:p>
  </w:footnote>
  <w:footnote w:id="5">
    <w:p w14:paraId="347D4AF3" w14:textId="2979D9CE" w:rsidR="00B23933" w:rsidRPr="00D70570" w:rsidRDefault="00B23933" w:rsidP="00D70570">
      <w:pPr>
        <w:jc w:val="both"/>
        <w:rPr>
          <w:rFonts w:asciiTheme="minorHAnsi" w:hAnsiTheme="minorHAnsi"/>
          <w:lang w:val="hy-AM"/>
        </w:rPr>
      </w:pPr>
      <w:r>
        <w:rPr>
          <w:rStyle w:val="FootnoteReference"/>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29736977" w14:textId="778FAD39" w:rsidR="00B23933" w:rsidRPr="005C4375" w:rsidRDefault="00B23933">
      <w:pPr>
        <w:pStyle w:val="FootnoteText"/>
        <w:rPr>
          <w:lang w:val="hy-AM"/>
        </w:rPr>
      </w:pPr>
      <w:r>
        <w:rPr>
          <w:rStyle w:val="FootnoteReference"/>
        </w:rPr>
        <w:footnoteRef/>
      </w:r>
      <w:r>
        <w:t xml:space="preserve"> </w:t>
      </w:r>
      <w:r w:rsidRPr="00D70570">
        <w:rPr>
          <w:rFonts w:ascii="GHEA Grapalat" w:hAnsi="GHEA Grapalat" w:cs="Sylfaen"/>
          <w:i/>
          <w:sz w:val="16"/>
          <w:szCs w:val="16"/>
          <w:lang w:val="hy-AM"/>
        </w:rPr>
        <w:t>Ենթակետը հանվում է, եթե հայտի ապահովման պահանջ սահմանված չէ:</w:t>
      </w:r>
    </w:p>
  </w:footnote>
  <w:footnote w:id="7">
    <w:p w14:paraId="629E03DE" w14:textId="6C84E5A3" w:rsidR="00B23933" w:rsidRPr="00263447" w:rsidRDefault="00B23933" w:rsidP="00263447">
      <w:pPr>
        <w:pStyle w:val="FootnoteText"/>
        <w:jc w:val="both"/>
        <w:rPr>
          <w:rFonts w:ascii="GHEA Grapalat" w:hAnsi="GHEA Grapalat"/>
          <w:sz w:val="16"/>
          <w:szCs w:val="16"/>
          <w:vertAlign w:val="superscript"/>
          <w:lang w:val="hy-AM"/>
        </w:rPr>
      </w:pPr>
      <w:r>
        <w:rPr>
          <w:rStyle w:val="FootnoteReference"/>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8">
    <w:p w14:paraId="68F70CA5" w14:textId="77777777" w:rsidR="00B23933" w:rsidRDefault="00B23933" w:rsidP="00263447">
      <w:pPr>
        <w:pStyle w:val="FootnoteText"/>
        <w:jc w:val="both"/>
        <w:rPr>
          <w:rFonts w:ascii="GHEA Grapalat" w:hAnsi="GHEA Grapalat" w:cs="Sylfaen"/>
          <w:i/>
          <w:sz w:val="16"/>
          <w:szCs w:val="16"/>
        </w:rPr>
      </w:pPr>
      <w:r>
        <w:rPr>
          <w:rStyle w:val="FootnoteReference"/>
        </w:rPr>
        <w:footnoteRef/>
      </w:r>
      <w:r>
        <w:t xml:space="preserve"> </w:t>
      </w:r>
      <w:r w:rsidRPr="005D7B02">
        <w:rPr>
          <w:rFonts w:ascii="GHEA Grapalat" w:hAnsi="GHEA Grapalat" w:cs="Sylfaen"/>
          <w:i/>
          <w:sz w:val="16"/>
          <w:szCs w:val="16"/>
        </w:rPr>
        <w:t xml:space="preserve">Սույն </w:t>
      </w:r>
      <w:r w:rsidRPr="00FF0D1D">
        <w:rPr>
          <w:rFonts w:ascii="GHEA Grapalat" w:hAnsi="GHEA Grapalat" w:cs="Sylfaen"/>
          <w:i/>
          <w:sz w:val="16"/>
          <w:szCs w:val="16"/>
          <w:lang w:val="hy-AM"/>
        </w:rPr>
        <w:t>կետ</w:t>
      </w:r>
      <w:r w:rsidRPr="005D7B02">
        <w:rPr>
          <w:rFonts w:ascii="GHEA Grapalat" w:hAnsi="GHEA Grapalat" w:cs="Sylfaen"/>
          <w:i/>
          <w:sz w:val="16"/>
          <w:szCs w:val="16"/>
        </w:rPr>
        <w:t>ը հրավերից հանվում է, եթե գնման ընթացակարգը չի կազմակերպվում չափաբաժիններով:</w:t>
      </w:r>
    </w:p>
    <w:p w14:paraId="4415582B" w14:textId="2E5B87C3" w:rsidR="00B23933" w:rsidRPr="00263447" w:rsidRDefault="00B23933">
      <w:pPr>
        <w:pStyle w:val="FootnoteText"/>
        <w:rPr>
          <w:rFonts w:asciiTheme="minorHAnsi" w:hAnsiTheme="minorHAnsi"/>
          <w:lang w:val="hy-AM"/>
        </w:rPr>
      </w:pPr>
    </w:p>
  </w:footnote>
  <w:footnote w:id="9">
    <w:p w14:paraId="325BBE88" w14:textId="26108755" w:rsidR="00B23933" w:rsidRPr="00263447" w:rsidRDefault="00B23933" w:rsidP="00263447">
      <w:pPr>
        <w:pStyle w:val="FootnoteText"/>
        <w:jc w:val="both"/>
        <w:rPr>
          <w:rFonts w:ascii="GHEA Grapalat" w:hAnsi="GHEA Grapalat"/>
          <w:sz w:val="16"/>
          <w:szCs w:val="16"/>
          <w:lang w:val="hy-AM"/>
        </w:rPr>
      </w:pPr>
      <w:r>
        <w:rPr>
          <w:rStyle w:val="FootnoteReference"/>
        </w:rPr>
        <w:footnoteRef/>
      </w:r>
      <w:r>
        <w:t xml:space="preserve"> </w:t>
      </w:r>
      <w:r>
        <w:rPr>
          <w:rFonts w:ascii="GHEA Grapalat" w:hAnsi="GHEA Grapalat"/>
          <w:i/>
          <w:sz w:val="16"/>
          <w:szCs w:val="16"/>
          <w:lang w:val="hy-AM"/>
        </w:rPr>
        <w:t xml:space="preserve"> 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781B6D98" w14:textId="4A668820" w:rsidR="00B23933" w:rsidRPr="00263447" w:rsidRDefault="00B23933">
      <w:pPr>
        <w:pStyle w:val="FootnoteText"/>
        <w:rPr>
          <w:rFonts w:asciiTheme="minorHAnsi" w:hAnsiTheme="minorHAnsi"/>
        </w:rPr>
      </w:pPr>
      <w:r>
        <w:rPr>
          <w:rStyle w:val="FootnoteReference"/>
        </w:rPr>
        <w:footnoteRef/>
      </w:r>
      <w:r>
        <w:t xml:space="preserve"> </w:t>
      </w:r>
      <w:r w:rsidRPr="005D7B02">
        <w:rPr>
          <w:rFonts w:ascii="GHEA Grapalat" w:hAnsi="GHEA Grapalat" w:cs="Sylfaen"/>
          <w:i/>
          <w:sz w:val="16"/>
          <w:szCs w:val="16"/>
        </w:rPr>
        <w:t xml:space="preserve">Սահմանվում է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 կողմից:</w:t>
      </w:r>
    </w:p>
  </w:footnote>
  <w:footnote w:id="11">
    <w:p w14:paraId="658C025A" w14:textId="596B21C2" w:rsidR="00B23933" w:rsidRPr="00F84B2C" w:rsidRDefault="00B23933">
      <w:pPr>
        <w:pStyle w:val="FootnoteText"/>
        <w:rPr>
          <w:rFonts w:asciiTheme="minorHAnsi" w:hAnsiTheme="minorHAnsi"/>
          <w:lang w:val="hy-AM"/>
        </w:rPr>
      </w:pPr>
      <w:r>
        <w:rPr>
          <w:rStyle w:val="FootnoteReference"/>
        </w:rPr>
        <w:footnoteRef/>
      </w:r>
      <w:r>
        <w:t xml:space="preserve">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2">
    <w:p w14:paraId="0219C460" w14:textId="1CE1F111" w:rsidR="00B23933" w:rsidRPr="004B72E3" w:rsidRDefault="00B23933" w:rsidP="00F84B2C">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18F476E" w14:textId="77777777" w:rsidR="00B23933" w:rsidRPr="004B72E3" w:rsidRDefault="00B23933" w:rsidP="00F84B2C">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0B41569" w14:textId="77777777" w:rsidR="00B23933" w:rsidRPr="004B72E3" w:rsidRDefault="00B23933" w:rsidP="00F84B2C">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16BE7D87" w14:textId="1CD3BD81" w:rsidR="00B23933" w:rsidRPr="00F84B2C" w:rsidRDefault="00B23933">
      <w:pPr>
        <w:pStyle w:val="FootnoteText"/>
        <w:rPr>
          <w:rFonts w:asciiTheme="minorHAnsi" w:hAnsiTheme="minorHAnsi"/>
          <w:lang w:val="hy-AM"/>
        </w:rPr>
      </w:pPr>
    </w:p>
  </w:footnote>
  <w:footnote w:id="13">
    <w:p w14:paraId="04CE74F7" w14:textId="77777777" w:rsidR="00B23933" w:rsidRPr="005D7B02" w:rsidRDefault="00B23933" w:rsidP="00D90E1A">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7F69D908" w14:textId="77777777" w:rsidR="00B23933" w:rsidRPr="005D7B02" w:rsidRDefault="00B23933" w:rsidP="00D90E1A">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B23933" w:rsidRPr="005D7B02" w:rsidRDefault="00B23933" w:rsidP="00D90E1A">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B23933" w:rsidRPr="00D70570" w:rsidRDefault="00B23933">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4">
    <w:p w14:paraId="2AC3BE96" w14:textId="25E54823" w:rsidR="00B23933" w:rsidRPr="005D7B02" w:rsidRDefault="00B23933" w:rsidP="00D90E1A">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Եթե ՝</w:t>
      </w:r>
    </w:p>
    <w:p w14:paraId="32733970" w14:textId="77777777" w:rsidR="00B23933" w:rsidRPr="005D7B02" w:rsidRDefault="00B23933" w:rsidP="00D90E1A">
      <w:pPr>
        <w:pStyle w:val="FootnoteText"/>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39EE085B" w14:textId="51F57009" w:rsidR="00B23933" w:rsidRPr="00D70570" w:rsidRDefault="00B23933" w:rsidP="00D70570">
      <w:pPr>
        <w:pStyle w:val="FootnoteText"/>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footnote>
  <w:footnote w:id="15">
    <w:p w14:paraId="338986DE" w14:textId="21DD107F" w:rsidR="00B23933" w:rsidRPr="005D7B02" w:rsidRDefault="00B23933" w:rsidP="00D90E1A">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3E07D315" w14:textId="77777777" w:rsidR="00B23933" w:rsidRPr="005D7B02" w:rsidRDefault="00B23933" w:rsidP="00D90E1A">
      <w:pPr>
        <w:pStyle w:val="FootnoteText"/>
        <w:rPr>
          <w:rFonts w:ascii="Times New Roman" w:hAnsi="Times New Roman"/>
          <w:vertAlign w:val="superscript"/>
          <w:lang w:val="hy-AM"/>
        </w:rPr>
      </w:pPr>
    </w:p>
    <w:p w14:paraId="3D87C98A" w14:textId="781E0A99" w:rsidR="00B23933" w:rsidRPr="00D90E1A" w:rsidRDefault="00B23933">
      <w:pPr>
        <w:pStyle w:val="FootnoteText"/>
        <w:rPr>
          <w:rFonts w:asciiTheme="minorHAnsi" w:hAnsiTheme="minorHAnsi"/>
          <w:lang w:val="hy-AM"/>
        </w:rPr>
      </w:pPr>
    </w:p>
  </w:footnote>
  <w:footnote w:id="16">
    <w:p w14:paraId="485DB318" w14:textId="47C5660D" w:rsidR="00B23933" w:rsidRPr="000E08D1" w:rsidRDefault="00B23933" w:rsidP="000E08D1">
      <w:pPr>
        <w:pStyle w:val="FootnoteText"/>
        <w:rPr>
          <w:rFonts w:asciiTheme="minorHAnsi" w:hAnsiTheme="minorHAnsi"/>
        </w:rPr>
      </w:pPr>
      <w:r>
        <w:rPr>
          <w:rStyle w:val="FootnoteReference"/>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17">
    <w:p w14:paraId="5739448E" w14:textId="627EAE0A" w:rsidR="00B23933" w:rsidRPr="003B5430" w:rsidRDefault="00B23933" w:rsidP="003B5430">
      <w:pPr>
        <w:pStyle w:val="FootnoteText"/>
        <w:jc w:val="both"/>
        <w:rPr>
          <w:rFonts w:ascii="Sylfaen" w:hAnsi="Sylfaen" w:cs="Sylfaen"/>
          <w:lang w:val="af-ZA"/>
        </w:rPr>
      </w:pPr>
      <w:r>
        <w:rPr>
          <w:rStyle w:val="FootnoteReference"/>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8">
    <w:p w14:paraId="6F1F1003" w14:textId="31887DED" w:rsidR="00B23933" w:rsidRPr="000E08D1" w:rsidRDefault="00B23933">
      <w:pPr>
        <w:pStyle w:val="FootnoteText"/>
        <w:rPr>
          <w:rFonts w:asciiTheme="minorHAnsi" w:hAnsiTheme="minorHAnsi"/>
        </w:rPr>
      </w:pPr>
      <w:r>
        <w:rPr>
          <w:rStyle w:val="FootnoteReference"/>
        </w:rPr>
        <w:footnoteRef/>
      </w:r>
      <w: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19">
    <w:p w14:paraId="6E745683" w14:textId="1A126D32" w:rsidR="00B23933" w:rsidRDefault="00B23933">
      <w:pPr>
        <w:pStyle w:val="FootnoteText"/>
        <w:rPr>
          <w:rFonts w:ascii="GHEA Grapalat" w:hAnsi="GHEA Grapalat" w:cs="Sylfaen"/>
          <w:i/>
          <w:sz w:val="16"/>
          <w:szCs w:val="16"/>
          <w:lang w:val="af-ZA"/>
        </w:rPr>
      </w:pPr>
      <w:r>
        <w:rPr>
          <w:rStyle w:val="FootnoteReference"/>
        </w:rPr>
        <w:footnoteRef/>
      </w:r>
      <w:r>
        <w:t xml:space="preserve">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p w14:paraId="4FF3C4F2" w14:textId="77777777" w:rsidR="00B23933" w:rsidRPr="000E08D1" w:rsidRDefault="00B23933">
      <w:pPr>
        <w:pStyle w:val="FootnoteText"/>
        <w:rPr>
          <w:rFonts w:asciiTheme="minorHAnsi" w:hAnsiTheme="minorHAnsi"/>
          <w:lang w:val="hy-AM"/>
        </w:rPr>
      </w:pPr>
    </w:p>
  </w:footnote>
  <w:footnote w:id="20">
    <w:p w14:paraId="3BF927C1" w14:textId="2292DCFF" w:rsidR="00B23933" w:rsidRPr="00F1088F" w:rsidRDefault="00B23933">
      <w:pPr>
        <w:pStyle w:val="FootnoteText"/>
        <w:rPr>
          <w:rFonts w:asciiTheme="minorHAnsi" w:hAnsiTheme="minorHAnsi"/>
        </w:rPr>
      </w:pPr>
      <w:r>
        <w:rPr>
          <w:rStyle w:val="FootnoteReference"/>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21">
    <w:p w14:paraId="43514DD3" w14:textId="620877B8" w:rsidR="00B23933" w:rsidRPr="00F1088F" w:rsidRDefault="00B23933">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22">
    <w:p w14:paraId="6E2FDFB7" w14:textId="20705865" w:rsidR="00B23933" w:rsidRPr="00F1088F" w:rsidRDefault="00B23933">
      <w:pPr>
        <w:pStyle w:val="FootnoteText"/>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23">
    <w:p w14:paraId="3B5FAD36" w14:textId="1344F420" w:rsidR="00B23933" w:rsidRPr="003024A2" w:rsidRDefault="00B23933" w:rsidP="00F1088F">
      <w:pPr>
        <w:pStyle w:val="FootnoteText"/>
        <w:rPr>
          <w:vertAlign w:val="superscript"/>
          <w:lang w:val="hy-AM"/>
        </w:rPr>
      </w:pPr>
      <w:r>
        <w:rPr>
          <w:rStyle w:val="FootnoteReference"/>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B23933" w:rsidRPr="00F1088F" w:rsidRDefault="00B23933">
      <w:pPr>
        <w:pStyle w:val="FootnoteText"/>
        <w:rPr>
          <w:rFonts w:asciiTheme="minorHAnsi" w:hAnsiTheme="minorHAnsi"/>
          <w:lang w:val="hy-AM"/>
        </w:rPr>
      </w:pPr>
    </w:p>
  </w:footnote>
  <w:footnote w:id="24">
    <w:p w14:paraId="318B9E10" w14:textId="77777777" w:rsidR="00B23933" w:rsidRDefault="00B23933" w:rsidP="00033ABD">
      <w:pPr>
        <w:pStyle w:val="FootnoteText"/>
        <w:jc w:val="both"/>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Եթե Կապալառուի կողմից գնային առաջարկը ներկայացվել է առանց ԱԱՀ-ի, ապա պայմանագիրը կնքելիս սույն կետից հանվում են «որից -------- (----------) ՀՀ դրամը` ԱԱՀ-ն» բառերը:</w:t>
      </w:r>
    </w:p>
    <w:p w14:paraId="03DB297B" w14:textId="7ED50C6D" w:rsidR="00B23933" w:rsidRPr="00033ABD" w:rsidRDefault="00B23933">
      <w:pPr>
        <w:pStyle w:val="FootnoteText"/>
        <w:rPr>
          <w:rFonts w:asciiTheme="minorHAnsi" w:hAnsiTheme="minorHAnsi"/>
          <w:lang w:val="hy-AM"/>
        </w:rPr>
      </w:pPr>
    </w:p>
  </w:footnote>
  <w:footnote w:id="25">
    <w:p w14:paraId="5E807B14" w14:textId="21652F3A" w:rsidR="00B23933" w:rsidRPr="00717204" w:rsidRDefault="00B23933" w:rsidP="00033ABD">
      <w:pPr>
        <w:pStyle w:val="FootnoteText"/>
        <w:jc w:val="both"/>
        <w:rPr>
          <w:rFonts w:asciiTheme="minorHAnsi" w:hAnsiTheme="minorHAnsi"/>
          <w:vertAlign w:val="superscript"/>
          <w:lang w:val="hy-AM"/>
        </w:rPr>
      </w:pPr>
      <w:r>
        <w:rPr>
          <w:rStyle w:val="FootnoteReference"/>
        </w:rPr>
        <w:footnoteRef/>
      </w:r>
      <w:r>
        <w:t xml:space="preserve"> </w:t>
      </w:r>
      <w:r w:rsidRPr="00037FAA">
        <w:rPr>
          <w:rFonts w:ascii="GHEA Grapalat" w:hAnsi="GHEA Grapalat"/>
          <w:i/>
          <w:sz w:val="16"/>
          <w:szCs w:val="24"/>
          <w:lang w:val="hy-AM" w:eastAsia="en-US"/>
        </w:rPr>
        <w:t xml:space="preserve">5.1.1 կետի </w:t>
      </w:r>
      <w:r w:rsidRPr="0010428D">
        <w:rPr>
          <w:rFonts w:ascii="GHEA Grapalat" w:hAnsi="GHEA Grapalat"/>
          <w:i/>
          <w:sz w:val="16"/>
          <w:szCs w:val="24"/>
          <w:lang w:val="hy-AM" w:eastAsia="en-US"/>
        </w:rPr>
        <w:t>2-րդ պարբերությունը հանվում է պայմանագրի նախագծից, եթե գնման առարկա</w:t>
      </w:r>
      <w:r>
        <w:rPr>
          <w:rFonts w:ascii="GHEA Grapalat" w:hAnsi="GHEA Grapalat"/>
          <w:i/>
          <w:sz w:val="16"/>
          <w:szCs w:val="24"/>
          <w:lang w:val="hy-AM" w:eastAsia="en-US"/>
        </w:rPr>
        <w:t>ն</w:t>
      </w:r>
      <w:r w:rsidRPr="0010428D">
        <w:rPr>
          <w:rFonts w:ascii="GHEA Grapalat" w:hAnsi="GHEA Grapalat"/>
          <w:i/>
          <w:sz w:val="16"/>
          <w:szCs w:val="24"/>
          <w:lang w:val="hy-AM" w:eastAsia="en-US"/>
        </w:rPr>
        <w:t xml:space="preserve"> չի հանդիսանում շինարարական ծրագիր</w:t>
      </w:r>
      <w:r>
        <w:rPr>
          <w:rFonts w:ascii="GHEA Grapalat" w:hAnsi="GHEA Grapalat"/>
          <w:i/>
          <w:sz w:val="16"/>
          <w:szCs w:val="24"/>
          <w:lang w:val="hy-AM" w:eastAsia="en-US"/>
        </w:rPr>
        <w:t>:</w:t>
      </w:r>
    </w:p>
    <w:p w14:paraId="78E7EFAF" w14:textId="46BE50D5" w:rsidR="00B23933" w:rsidRPr="00033ABD" w:rsidRDefault="00B23933">
      <w:pPr>
        <w:pStyle w:val="FootnoteText"/>
        <w:rPr>
          <w:rFonts w:asciiTheme="minorHAnsi" w:hAnsiTheme="minorHAnsi"/>
          <w:lang w:val="hy-AM"/>
        </w:rPr>
      </w:pPr>
    </w:p>
  </w:footnote>
  <w:footnote w:id="26">
    <w:p w14:paraId="267190DE" w14:textId="727C3132" w:rsidR="00B23933" w:rsidRPr="00C402BB" w:rsidRDefault="00B23933">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Կապալառուն կարող է հրաժարվել առաջարկված կանխավճարից կամ դրա մի մասից: Ընդ որում կնքվելիք պայմանագրում կանխավճարը սահմանվում է Պատվիրատուի և Կապալառուի միջև համաձայնեցված չափով: Եթե պայմանագրով չի նախատեսվում կանխավճարի հատկացում, ապա սույն կետը հանվում է նախագծից:</w:t>
      </w:r>
    </w:p>
  </w:footnote>
  <w:footnote w:id="27">
    <w:p w14:paraId="13AEB849" w14:textId="01C90975" w:rsidR="00B23933" w:rsidRPr="00C754B2" w:rsidRDefault="00B23933" w:rsidP="00C754B2">
      <w:pPr>
        <w:rPr>
          <w:rFonts w:ascii="GHEA Grapalat" w:hAnsi="GHEA Grapalat"/>
          <w:i/>
          <w:sz w:val="16"/>
          <w:lang w:val="hy-AM"/>
        </w:rPr>
      </w:pPr>
      <w:r>
        <w:rPr>
          <w:rStyle w:val="FootnoteReference"/>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8">
    <w:p w14:paraId="6D5959C2" w14:textId="302EEA58" w:rsidR="00B23933" w:rsidRPr="005D7B02" w:rsidRDefault="00B23933" w:rsidP="00C754B2">
      <w:pPr>
        <w:pStyle w:val="FootnoteText"/>
        <w:jc w:val="both"/>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B23933" w:rsidRPr="00C754B2" w:rsidRDefault="00B23933" w:rsidP="00C754B2">
      <w:pPr>
        <w:pStyle w:val="FootnoteText"/>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9">
    <w:p w14:paraId="40F0770B" w14:textId="2D91A0FD" w:rsidR="00B23933" w:rsidRPr="005D7B02" w:rsidRDefault="00B23933" w:rsidP="00742B5B">
      <w:pPr>
        <w:pStyle w:val="FootnoteText"/>
        <w:jc w:val="both"/>
        <w:rPr>
          <w:sz w:val="16"/>
          <w:szCs w:val="16"/>
          <w:lang w:val="hy-AM"/>
        </w:rPr>
      </w:pPr>
      <w:r>
        <w:rPr>
          <w:rStyle w:val="FootnoteReference"/>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B23933" w:rsidRPr="00742B5B" w:rsidRDefault="00B23933">
      <w:pPr>
        <w:pStyle w:val="FootnoteText"/>
        <w:rPr>
          <w:rFonts w:asciiTheme="minorHAnsi" w:hAnsiTheme="minorHAnsi"/>
          <w:lang w:val="hy-AM"/>
        </w:rPr>
      </w:pPr>
    </w:p>
  </w:footnote>
  <w:footnote w:id="30">
    <w:p w14:paraId="7A48E533" w14:textId="77777777" w:rsidR="00B23933" w:rsidRDefault="00B23933" w:rsidP="00742B5B">
      <w:pPr>
        <w:pStyle w:val="FootnoteText"/>
        <w:jc w:val="both"/>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0FD1AB27" w14:textId="7DD54870" w:rsidR="00B23933" w:rsidRPr="00742B5B" w:rsidRDefault="00B23933">
      <w:pPr>
        <w:pStyle w:val="FootnoteText"/>
        <w:rPr>
          <w:rFonts w:asciiTheme="minorHAnsi" w:hAnsiTheme="minorHAnsi"/>
          <w:lang w:val="hy-AM"/>
        </w:rPr>
      </w:pPr>
    </w:p>
  </w:footnote>
  <w:footnote w:id="31">
    <w:p w14:paraId="5D807A2E" w14:textId="0F2E345D" w:rsidR="00B23933" w:rsidRPr="00742B5B" w:rsidRDefault="00B23933">
      <w:pPr>
        <w:pStyle w:val="FootnoteText"/>
        <w:rPr>
          <w:rFonts w:asciiTheme="minorHAnsi" w:hAnsiTheme="minorHAnsi"/>
        </w:rPr>
      </w:pPr>
      <w:r>
        <w:rPr>
          <w:rStyle w:val="FootnoteReference"/>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32">
    <w:p w14:paraId="224427CA" w14:textId="47023627" w:rsidR="00B23933" w:rsidRPr="00742B5B" w:rsidRDefault="00B23933">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33">
    <w:p w14:paraId="614ECBE2" w14:textId="77B23518" w:rsidR="00B23933" w:rsidRPr="00742B5B" w:rsidRDefault="00B23933">
      <w:pPr>
        <w:pStyle w:val="FootnoteText"/>
        <w:rPr>
          <w:rFonts w:asciiTheme="minorHAnsi" w:hAnsiTheme="minorHAnsi"/>
        </w:rPr>
      </w:pPr>
      <w:r>
        <w:rPr>
          <w:rStyle w:val="FootnoteReference"/>
        </w:rPr>
        <w:footnoteRef/>
      </w:r>
      <w: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C2B"/>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59"/>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666"/>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B37"/>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2C3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86ECC"/>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25D"/>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4F9"/>
    <w:rsid w:val="00252C9C"/>
    <w:rsid w:val="002542AE"/>
    <w:rsid w:val="00254A36"/>
    <w:rsid w:val="00255054"/>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3FD7"/>
    <w:rsid w:val="00324445"/>
    <w:rsid w:val="00325546"/>
    <w:rsid w:val="003257F0"/>
    <w:rsid w:val="003259C5"/>
    <w:rsid w:val="00325CC0"/>
    <w:rsid w:val="00325E65"/>
    <w:rsid w:val="00326507"/>
    <w:rsid w:val="00327436"/>
    <w:rsid w:val="003275D4"/>
    <w:rsid w:val="003278BB"/>
    <w:rsid w:val="00327EC5"/>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5DDC"/>
    <w:rsid w:val="003B60D5"/>
    <w:rsid w:val="003B6791"/>
    <w:rsid w:val="003B681E"/>
    <w:rsid w:val="003B6FA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59A0"/>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394"/>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240"/>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38E4"/>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715C"/>
    <w:rsid w:val="00611EF4"/>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ADD"/>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6E5"/>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CC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3FDD"/>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E758F"/>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5BE8"/>
    <w:rsid w:val="009160C2"/>
    <w:rsid w:val="00916A53"/>
    <w:rsid w:val="00916EDA"/>
    <w:rsid w:val="00917234"/>
    <w:rsid w:val="0091775C"/>
    <w:rsid w:val="00917FAA"/>
    <w:rsid w:val="00920009"/>
    <w:rsid w:val="00922306"/>
    <w:rsid w:val="009229DF"/>
    <w:rsid w:val="0092621E"/>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700"/>
    <w:rsid w:val="00996C19"/>
    <w:rsid w:val="00997050"/>
    <w:rsid w:val="009972FA"/>
    <w:rsid w:val="00997686"/>
    <w:rsid w:val="009A05AC"/>
    <w:rsid w:val="009A171D"/>
    <w:rsid w:val="009A1B95"/>
    <w:rsid w:val="009A2FDE"/>
    <w:rsid w:val="009A30B4"/>
    <w:rsid w:val="009A320F"/>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689B"/>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200D"/>
    <w:rsid w:val="00A731B5"/>
    <w:rsid w:val="00A73661"/>
    <w:rsid w:val="00A738F6"/>
    <w:rsid w:val="00A747D4"/>
    <w:rsid w:val="00A74B2F"/>
    <w:rsid w:val="00A74D0E"/>
    <w:rsid w:val="00A74EC6"/>
    <w:rsid w:val="00A76200"/>
    <w:rsid w:val="00A76C15"/>
    <w:rsid w:val="00A779D8"/>
    <w:rsid w:val="00A8134C"/>
    <w:rsid w:val="00A8156B"/>
    <w:rsid w:val="00A81620"/>
    <w:rsid w:val="00A81DD5"/>
    <w:rsid w:val="00A8328A"/>
    <w:rsid w:val="00A8368B"/>
    <w:rsid w:val="00A85E5D"/>
    <w:rsid w:val="00A87140"/>
    <w:rsid w:val="00A90542"/>
    <w:rsid w:val="00A905A7"/>
    <w:rsid w:val="00A91342"/>
    <w:rsid w:val="00A921FF"/>
    <w:rsid w:val="00A93710"/>
    <w:rsid w:val="00A95278"/>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CFD"/>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6E55"/>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18E6"/>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1C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284"/>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2FBF"/>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0F86"/>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4:docId w14:val="4B943379"/>
  <w15:docId w15:val="{01529BC9-563E-429E-9754-11F97C2DD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45841371">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ghutyan@gmail.co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barghutyan@gmail.com" TargetMode="External"/><Relationship Id="rId4" Type="http://schemas.openxmlformats.org/officeDocument/2006/relationships/settings" Target="settings.xml"/><Relationship Id="rId9" Type="http://schemas.openxmlformats.org/officeDocument/2006/relationships/hyperlink" Target="mailto:barghutyan@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C3FD9-CED0-4326-9AF8-79E310C0C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77</Pages>
  <Words>25536</Words>
  <Characters>145559</Characters>
  <Application>Microsoft Office Word</Application>
  <DocSecurity>0</DocSecurity>
  <Lines>1212</Lines>
  <Paragraphs>341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170754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Harut Barghutyan</cp:lastModifiedBy>
  <cp:revision>52</cp:revision>
  <cp:lastPrinted>2018-02-16T07:12:00Z</cp:lastPrinted>
  <dcterms:created xsi:type="dcterms:W3CDTF">2024-02-09T09:09:00Z</dcterms:created>
  <dcterms:modified xsi:type="dcterms:W3CDTF">2024-11-19T13:34:00Z</dcterms:modified>
</cp:coreProperties>
</file>